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2B4" w:rsidRDefault="008F62B4" w:rsidP="008F62B4">
      <w:pPr>
        <w:widowControl w:val="0"/>
        <w:spacing w:after="160" w:line="360" w:lineRule="auto"/>
        <w:ind w:firstLine="567"/>
        <w:contextualSpacing/>
        <w:jc w:val="right"/>
        <w:rPr>
          <w:rFonts w:ascii="GHEA Grapalat" w:hAnsi="GHEA Grapalat" w:cs="Sylfaen"/>
          <w:i/>
        </w:rPr>
      </w:pPr>
      <w:r>
        <w:rPr>
          <w:rFonts w:ascii="GHEA Grapalat" w:hAnsi="GHEA Grapalat"/>
          <w:i/>
        </w:rPr>
        <w:t>Приложение №7</w:t>
      </w:r>
    </w:p>
    <w:p w:rsidR="008F62B4" w:rsidRDefault="008F62B4" w:rsidP="008F62B4">
      <w:pPr>
        <w:widowControl w:val="0"/>
        <w:spacing w:after="160" w:line="360" w:lineRule="auto"/>
        <w:ind w:firstLine="567"/>
        <w:contextualSpacing/>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от 01 июля 2025 года № 239</w:t>
      </w:r>
      <w:r>
        <w:rPr>
          <w:rFonts w:ascii="GHEA Grapalat" w:hAnsi="GHEA Grapalat"/>
          <w:i/>
          <w:lang w:val="hy-AM"/>
        </w:rPr>
        <w:t>-</w:t>
      </w:r>
      <w:r>
        <w:rPr>
          <w:rFonts w:ascii="GHEA Grapalat" w:hAnsi="GHEA Grapalat"/>
          <w:i/>
        </w:rPr>
        <w:t>A</w:t>
      </w:r>
    </w:p>
    <w:p w:rsidR="008F62B4" w:rsidRDefault="008F62B4" w:rsidP="008F62B4">
      <w:pPr>
        <w:widowControl w:val="0"/>
        <w:spacing w:after="160" w:line="360" w:lineRule="auto"/>
        <w:ind w:firstLine="567"/>
        <w:jc w:val="right"/>
        <w:rPr>
          <w:rFonts w:ascii="GHEA Grapalat" w:hAnsi="GHEA Grapalat" w:cs="Sylfaen"/>
          <w:i/>
        </w:rPr>
      </w:pPr>
    </w:p>
    <w:p w:rsidR="00362F0C" w:rsidRDefault="008F62B4" w:rsidP="008F62B4">
      <w:pPr>
        <w:pStyle w:val="aa"/>
        <w:spacing w:after="0"/>
        <w:ind w:firstLine="567"/>
        <w:jc w:val="right"/>
        <w:rPr>
          <w:rFonts w:ascii="GHEA Grapalat" w:hAnsi="GHEA Grapalat" w:cs="Sylfaen"/>
          <w:sz w:val="20"/>
          <w:szCs w:val="20"/>
        </w:rPr>
      </w:pPr>
      <w:r>
        <w:rPr>
          <w:rFonts w:ascii="GHEA Grapalat" w:hAnsi="GHEA Grapalat"/>
          <w:i/>
          <w:u w:val="single"/>
        </w:rPr>
        <w:t>Типовая форма</w:t>
      </w:r>
      <w:bookmarkStart w:id="0" w:name="_GoBack"/>
      <w:bookmarkEnd w:id="0"/>
    </w:p>
    <w:p w:rsidR="008F62B4" w:rsidRDefault="008F62B4" w:rsidP="00362F0C">
      <w:pPr>
        <w:pStyle w:val="aa"/>
        <w:spacing w:after="0"/>
        <w:ind w:firstLine="567"/>
        <w:jc w:val="right"/>
        <w:rPr>
          <w:rFonts w:ascii="GHEA Grapalat" w:hAnsi="GHEA Grapalat" w:cs="Sylfaen"/>
          <w:sz w:val="20"/>
          <w:szCs w:val="20"/>
        </w:rPr>
      </w:pPr>
    </w:p>
    <w:p w:rsidR="008F62B4" w:rsidRDefault="008F62B4" w:rsidP="00362F0C">
      <w:pPr>
        <w:pStyle w:val="aa"/>
        <w:spacing w:after="0"/>
        <w:ind w:firstLine="567"/>
        <w:jc w:val="right"/>
        <w:rPr>
          <w:rFonts w:ascii="GHEA Grapalat" w:hAnsi="GHEA Grapalat" w:cs="Sylfaen"/>
          <w:sz w:val="20"/>
          <w:szCs w:val="20"/>
        </w:rPr>
      </w:pPr>
    </w:p>
    <w:p w:rsidR="008F62B4" w:rsidRDefault="008F62B4" w:rsidP="00362F0C">
      <w:pPr>
        <w:pStyle w:val="aa"/>
        <w:spacing w:after="0"/>
        <w:ind w:firstLine="567"/>
        <w:jc w:val="right"/>
        <w:rPr>
          <w:rFonts w:ascii="GHEA Grapalat" w:hAnsi="GHEA Grapalat" w:cs="Sylfaen"/>
          <w:sz w:val="20"/>
          <w:szCs w:val="20"/>
        </w:rPr>
      </w:pPr>
    </w:p>
    <w:p w:rsidR="008F62B4" w:rsidRDefault="008F62B4" w:rsidP="00362F0C">
      <w:pPr>
        <w:pStyle w:val="aa"/>
        <w:spacing w:after="0"/>
        <w:ind w:firstLine="567"/>
        <w:jc w:val="right"/>
        <w:rPr>
          <w:rFonts w:ascii="GHEA Grapalat" w:hAnsi="GHEA Grapalat" w:cs="Sylfaen"/>
          <w:sz w:val="20"/>
          <w:szCs w:val="20"/>
        </w:rPr>
      </w:pPr>
    </w:p>
    <w:p w:rsidR="008F62B4" w:rsidRPr="00450F57" w:rsidRDefault="008F62B4" w:rsidP="00362F0C">
      <w:pPr>
        <w:pStyle w:val="aa"/>
        <w:spacing w:after="0"/>
        <w:ind w:firstLine="567"/>
        <w:jc w:val="right"/>
        <w:rPr>
          <w:rFonts w:ascii="GHEA Grapalat" w:hAnsi="GHEA Grapalat" w:cs="Sylfaen"/>
          <w:sz w:val="20"/>
          <w:szCs w:val="20"/>
        </w:rPr>
      </w:pPr>
    </w:p>
    <w:p w:rsidR="00362F0C" w:rsidRPr="002875EF" w:rsidRDefault="001D5145" w:rsidP="00362F0C">
      <w:pPr>
        <w:pStyle w:val="a3"/>
        <w:spacing w:after="160" w:line="240" w:lineRule="auto"/>
        <w:jc w:val="center"/>
        <w:rPr>
          <w:rFonts w:ascii="GHEA Grapalat" w:hAnsi="GHEA Grapalat"/>
          <w:i w:val="0"/>
          <w:sz w:val="22"/>
          <w:szCs w:val="22"/>
        </w:rPr>
      </w:pPr>
      <w:r>
        <w:rPr>
          <w:rFonts w:ascii="GHEA Grapalat" w:hAnsi="GHEA Grapalat"/>
          <w:i w:val="0"/>
          <w:sz w:val="22"/>
          <w:szCs w:val="22"/>
        </w:rPr>
        <w:t xml:space="preserve">            </w:t>
      </w:r>
      <w:r w:rsidR="00362F0C" w:rsidRPr="002875EF">
        <w:rPr>
          <w:rFonts w:ascii="GHEA Grapalat" w:hAnsi="GHEA Grapalat"/>
          <w:i w:val="0"/>
          <w:sz w:val="22"/>
          <w:szCs w:val="22"/>
        </w:rPr>
        <w:t>ОБЪЯВЛЕНИЕ О ЗАПРОСЕ КОТИРОВОК</w:t>
      </w:r>
    </w:p>
    <w:p w:rsidR="00362F0C" w:rsidRPr="00763FD6" w:rsidRDefault="00362F0C" w:rsidP="00362F0C">
      <w:pPr>
        <w:pStyle w:val="a3"/>
        <w:spacing w:after="160" w:line="240" w:lineRule="auto"/>
        <w:ind w:left="142" w:right="139" w:firstLine="0"/>
        <w:jc w:val="center"/>
        <w:rPr>
          <w:rFonts w:ascii="GHEA Grapalat" w:hAnsi="GHEA Grapalat"/>
          <w:i w:val="0"/>
          <w:sz w:val="22"/>
          <w:szCs w:val="22"/>
        </w:rPr>
      </w:pPr>
      <w:r w:rsidRPr="00763FD6">
        <w:rPr>
          <w:rFonts w:ascii="GHEA Grapalat" w:hAnsi="GHEA Grapalat"/>
          <w:i w:val="0"/>
          <w:sz w:val="22"/>
          <w:szCs w:val="22"/>
        </w:rPr>
        <w:t>Настоящий текст объявления утвержден решением Комиссии по запросу котировок от</w:t>
      </w:r>
      <w:r w:rsidR="00996CFE">
        <w:rPr>
          <w:rFonts w:ascii="GHEA Grapalat" w:hAnsi="GHEA Grapalat"/>
          <w:i w:val="0"/>
          <w:sz w:val="22"/>
          <w:szCs w:val="22"/>
          <w:lang w:val="hy-AM"/>
        </w:rPr>
        <w:t xml:space="preserve"> </w:t>
      </w:r>
      <w:r w:rsidR="00027A92">
        <w:rPr>
          <w:rFonts w:ascii="GHEA Grapalat" w:hAnsi="GHEA Grapalat"/>
          <w:i w:val="0"/>
          <w:sz w:val="22"/>
          <w:szCs w:val="22"/>
        </w:rPr>
        <w:t>1</w:t>
      </w:r>
      <w:r w:rsidR="001D5145">
        <w:rPr>
          <w:rFonts w:ascii="GHEA Grapalat" w:hAnsi="GHEA Grapalat"/>
          <w:i w:val="0"/>
          <w:sz w:val="22"/>
          <w:szCs w:val="22"/>
        </w:rPr>
        <w:t>5 ,09,</w:t>
      </w:r>
      <w:r w:rsidRPr="00763FD6">
        <w:rPr>
          <w:rFonts w:ascii="GHEA Grapalat" w:hAnsi="GHEA Grapalat"/>
          <w:i w:val="0"/>
          <w:sz w:val="22"/>
          <w:szCs w:val="22"/>
        </w:rPr>
        <w:t xml:space="preserve"> 20</w:t>
      </w:r>
      <w:r w:rsidRPr="00B6492C">
        <w:rPr>
          <w:rFonts w:ascii="GHEA Grapalat" w:hAnsi="GHEA Grapalat"/>
          <w:i w:val="0"/>
          <w:sz w:val="22"/>
          <w:szCs w:val="22"/>
        </w:rPr>
        <w:t>2</w:t>
      </w:r>
      <w:r w:rsidR="00996CFE" w:rsidRPr="00996CFE">
        <w:rPr>
          <w:rFonts w:ascii="GHEA Grapalat" w:hAnsi="GHEA Grapalat"/>
          <w:i w:val="0"/>
          <w:sz w:val="22"/>
          <w:szCs w:val="22"/>
        </w:rPr>
        <w:t>5</w:t>
      </w:r>
      <w:r w:rsidRPr="00763FD6">
        <w:rPr>
          <w:rFonts w:ascii="GHEA Grapalat" w:hAnsi="GHEA Grapalat"/>
          <w:i w:val="0"/>
          <w:sz w:val="22"/>
          <w:szCs w:val="22"/>
        </w:rPr>
        <w:t xml:space="preserve">  года </w:t>
      </w:r>
      <w:r w:rsidRPr="00763FD6">
        <w:rPr>
          <w:rFonts w:ascii="GHEA Grapalat" w:hAnsi="GHEA Grapalat"/>
          <w:i w:val="0"/>
          <w:sz w:val="22"/>
          <w:szCs w:val="22"/>
          <w:lang w:val="en-US"/>
        </w:rPr>
        <w:t>N</w:t>
      </w:r>
      <w:r w:rsidRPr="00763FD6">
        <w:rPr>
          <w:rFonts w:ascii="GHEA Grapalat" w:hAnsi="GHEA Grapalat"/>
          <w:i w:val="0"/>
          <w:sz w:val="22"/>
          <w:szCs w:val="22"/>
        </w:rPr>
        <w:t xml:space="preserve"> 01  и публикуется в соответствии со статьей 27 Закона Республики Армения "О закупках"</w:t>
      </w:r>
    </w:p>
    <w:p w:rsidR="00362F0C" w:rsidRPr="00763FD6" w:rsidRDefault="00362F0C" w:rsidP="00362F0C">
      <w:pPr>
        <w:pStyle w:val="a3"/>
        <w:spacing w:after="160" w:line="240" w:lineRule="auto"/>
        <w:jc w:val="center"/>
        <w:rPr>
          <w:rFonts w:ascii="GHEA Grapalat" w:hAnsi="GHEA Grapalat"/>
          <w:i w:val="0"/>
          <w:sz w:val="22"/>
          <w:szCs w:val="22"/>
        </w:rPr>
      </w:pPr>
      <w:r w:rsidRPr="00763FD6">
        <w:rPr>
          <w:rFonts w:ascii="GHEA Grapalat" w:hAnsi="GHEA Grapalat"/>
          <w:i w:val="0"/>
          <w:sz w:val="22"/>
          <w:szCs w:val="22"/>
        </w:rPr>
        <w:t xml:space="preserve">Код запроса котировок  </w:t>
      </w:r>
      <w:r w:rsidR="001D5145">
        <w:rPr>
          <w:rFonts w:ascii="GHEA Grapalat" w:hAnsi="GHEA Grapalat"/>
          <w:i w:val="0"/>
          <w:sz w:val="22"/>
          <w:szCs w:val="22"/>
        </w:rPr>
        <w:t xml:space="preserve">АБА-ГААПДзБ-25/02       </w:t>
      </w:r>
    </w:p>
    <w:p w:rsidR="00362F0C" w:rsidRPr="00763FD6" w:rsidRDefault="00362F0C" w:rsidP="00362F0C">
      <w:pPr>
        <w:pStyle w:val="a3"/>
        <w:spacing w:line="240" w:lineRule="auto"/>
        <w:ind w:firstLine="567"/>
        <w:rPr>
          <w:rFonts w:ascii="GHEA Grapalat" w:hAnsi="GHEA Grapalat"/>
          <w:i w:val="0"/>
          <w:sz w:val="22"/>
          <w:szCs w:val="22"/>
        </w:rPr>
      </w:pPr>
      <w:r w:rsidRPr="00763FD6">
        <w:rPr>
          <w:rFonts w:ascii="GHEA Grapalat" w:hAnsi="GHEA Grapalat"/>
          <w:i w:val="0"/>
          <w:sz w:val="22"/>
          <w:szCs w:val="22"/>
        </w:rPr>
        <w:t xml:space="preserve">Заказчик: </w:t>
      </w:r>
      <w:r w:rsidRPr="00842170">
        <w:rPr>
          <w:rFonts w:ascii="GHEA Grapalat" w:hAnsi="GHEA Grapalat"/>
          <w:i w:val="0"/>
          <w:sz w:val="22"/>
          <w:szCs w:val="22"/>
        </w:rPr>
        <w:t>&lt;&lt;</w:t>
      </w:r>
      <w:r w:rsidRPr="005906B1">
        <w:rPr>
          <w:rFonts w:ascii="GHEA Grapalat" w:hAnsi="GHEA Grapalat"/>
          <w:i w:val="0"/>
          <w:sz w:val="22"/>
          <w:szCs w:val="22"/>
        </w:rPr>
        <w:t>Медицинская амбулатория Аралез</w:t>
      </w:r>
      <w:r w:rsidRPr="00842170">
        <w:rPr>
          <w:rFonts w:ascii="GHEA Grapalat" w:hAnsi="GHEA Grapalat"/>
          <w:i w:val="0"/>
          <w:sz w:val="22"/>
          <w:szCs w:val="22"/>
        </w:rPr>
        <w:t>&gt;&gt;</w:t>
      </w:r>
      <w:r w:rsidRPr="005906B1">
        <w:rPr>
          <w:rFonts w:ascii="GHEA Grapalat" w:hAnsi="GHEA Grapalat"/>
          <w:i w:val="0"/>
          <w:sz w:val="22"/>
          <w:szCs w:val="22"/>
        </w:rPr>
        <w:t xml:space="preserve"> Общественная некоммерческая организация</w:t>
      </w:r>
      <w:r w:rsidRPr="00763FD6">
        <w:rPr>
          <w:rFonts w:ascii="GHEA Grapalat" w:hAnsi="GHEA Grapalat"/>
          <w:i w:val="0"/>
          <w:sz w:val="22"/>
          <w:szCs w:val="22"/>
        </w:rPr>
        <w:t>, который находится по адресу РА  Араратская область</w:t>
      </w:r>
      <w:r w:rsidRPr="00763FD6">
        <w:rPr>
          <w:rFonts w:ascii="GHEA Grapalat" w:hAnsi="GHEA Grapalat"/>
          <w:i w:val="0"/>
          <w:sz w:val="22"/>
          <w:szCs w:val="22"/>
          <w:lang w:val="hy-AM"/>
        </w:rPr>
        <w:t xml:space="preserve">, </w:t>
      </w:r>
      <w:r w:rsidRPr="002875EF">
        <w:rPr>
          <w:rFonts w:ascii="GHEA Grapalat" w:hAnsi="GHEA Grapalat"/>
          <w:i w:val="0"/>
          <w:sz w:val="22"/>
          <w:szCs w:val="22"/>
        </w:rPr>
        <w:t xml:space="preserve">с.  </w:t>
      </w:r>
      <w:r w:rsidRPr="00842170">
        <w:rPr>
          <w:rFonts w:ascii="GHEA Grapalat" w:hAnsi="GHEA Grapalat"/>
          <w:i w:val="0"/>
          <w:sz w:val="22"/>
          <w:szCs w:val="22"/>
        </w:rPr>
        <w:t>Аралез</w:t>
      </w:r>
      <w:r w:rsidRPr="00763FD6">
        <w:rPr>
          <w:rFonts w:ascii="GHEA Grapalat" w:hAnsi="GHEA Grapalat"/>
          <w:i w:val="0"/>
          <w:sz w:val="22"/>
          <w:szCs w:val="22"/>
        </w:rPr>
        <w:t xml:space="preserve">, </w:t>
      </w:r>
      <w:r>
        <w:rPr>
          <w:rFonts w:ascii="GHEA Grapalat" w:hAnsi="GHEA Grapalat"/>
          <w:i w:val="0"/>
          <w:sz w:val="22"/>
          <w:szCs w:val="22"/>
        </w:rPr>
        <w:t>Е.</w:t>
      </w:r>
      <w:r w:rsidRPr="00842170">
        <w:rPr>
          <w:rFonts w:ascii="GHEA Grapalat" w:hAnsi="GHEA Grapalat"/>
          <w:i w:val="0"/>
          <w:sz w:val="22"/>
          <w:szCs w:val="22"/>
        </w:rPr>
        <w:t>Чаренца</w:t>
      </w:r>
      <w:r w:rsidRPr="00763FD6">
        <w:rPr>
          <w:rFonts w:ascii="GHEA Grapalat" w:hAnsi="GHEA Grapalat"/>
          <w:i w:val="0"/>
          <w:sz w:val="22"/>
          <w:szCs w:val="22"/>
        </w:rPr>
        <w:t xml:space="preserve"> </w:t>
      </w:r>
      <w:r w:rsidRPr="00842170">
        <w:rPr>
          <w:rFonts w:ascii="GHEA Grapalat" w:hAnsi="GHEA Grapalat"/>
          <w:i w:val="0"/>
          <w:sz w:val="22"/>
          <w:szCs w:val="22"/>
        </w:rPr>
        <w:t>10</w:t>
      </w:r>
      <w:r w:rsidRPr="00F57763">
        <w:rPr>
          <w:rFonts w:ascii="GHEA Grapalat" w:hAnsi="GHEA Grapalat"/>
          <w:i w:val="0"/>
          <w:sz w:val="22"/>
          <w:szCs w:val="22"/>
        </w:rPr>
        <w:t xml:space="preserve"> </w:t>
      </w:r>
      <w:r w:rsidRPr="00763FD6">
        <w:rPr>
          <w:rFonts w:ascii="GHEA Grapalat" w:hAnsi="GHEA Grapalat"/>
          <w:i w:val="0"/>
          <w:sz w:val="22"/>
          <w:szCs w:val="22"/>
        </w:rPr>
        <w:t>объявляет котировку, которая проводится одним этапом.</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 xml:space="preserve">Отобранному участнику будет предложено подписать контракт на поставку </w:t>
      </w:r>
      <w:r w:rsidRPr="003C0935">
        <w:rPr>
          <w:rFonts w:ascii="GHEA Grapalat" w:hAnsi="GHEA Grapalat"/>
          <w:i w:val="0"/>
          <w:sz w:val="22"/>
          <w:szCs w:val="22"/>
        </w:rPr>
        <w:t>лекарств</w:t>
      </w:r>
      <w:r w:rsidRPr="002875EF">
        <w:rPr>
          <w:rFonts w:ascii="GHEA Grapalat" w:hAnsi="GHEA Grapalat"/>
          <w:i w:val="0"/>
          <w:sz w:val="22"/>
          <w:szCs w:val="22"/>
        </w:rPr>
        <w:t xml:space="preserve"> (далее - контракт).</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запросе котировки.</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 xml:space="preserve">Чтобы получить запрос котировки, вы должны обратиться к заказчику до </w:t>
      </w:r>
      <w:r w:rsidRPr="003C0935">
        <w:rPr>
          <w:rFonts w:ascii="GHEA Grapalat" w:hAnsi="GHEA Grapalat"/>
          <w:i w:val="0"/>
          <w:sz w:val="22"/>
          <w:szCs w:val="22"/>
        </w:rPr>
        <w:t xml:space="preserve">7 </w:t>
      </w:r>
      <w:r w:rsidRPr="002875EF">
        <w:rPr>
          <w:rFonts w:ascii="GHEA Grapalat" w:hAnsi="GHEA Grapalat"/>
          <w:i w:val="0"/>
          <w:sz w:val="22"/>
          <w:szCs w:val="22"/>
        </w:rPr>
        <w:t xml:space="preserve">дней, начиная с даты публикации этого объявления в </w:t>
      </w:r>
      <w:r>
        <w:rPr>
          <w:rFonts w:ascii="GHEA Grapalat" w:hAnsi="GHEA Grapalat"/>
          <w:i w:val="0"/>
          <w:sz w:val="22"/>
          <w:szCs w:val="22"/>
        </w:rPr>
        <w:t>1</w:t>
      </w:r>
      <w:r w:rsidR="001D5145">
        <w:rPr>
          <w:rFonts w:ascii="GHEA Grapalat" w:hAnsi="GHEA Grapalat"/>
          <w:i w:val="0"/>
          <w:sz w:val="22"/>
          <w:szCs w:val="22"/>
        </w:rPr>
        <w:t>2</w:t>
      </w:r>
      <w:r w:rsidRPr="002875EF">
        <w:rPr>
          <w:rFonts w:ascii="GHEA Grapalat" w:hAnsi="GHEA Grapalat"/>
          <w:i w:val="0"/>
          <w:sz w:val="22"/>
          <w:szCs w:val="22"/>
        </w:rPr>
        <w:t>:</w:t>
      </w:r>
      <w:r w:rsidR="00EF02C7" w:rsidRPr="00EF02C7">
        <w:rPr>
          <w:rFonts w:ascii="GHEA Grapalat" w:hAnsi="GHEA Grapalat"/>
          <w:i w:val="0"/>
          <w:sz w:val="22"/>
          <w:szCs w:val="22"/>
        </w:rPr>
        <w:t>3</w:t>
      </w:r>
      <w:r w:rsidRPr="002875EF">
        <w:rPr>
          <w:rFonts w:ascii="GHEA Grapalat" w:hAnsi="GHEA Grapalat"/>
          <w:i w:val="0"/>
          <w:sz w:val="22"/>
          <w:szCs w:val="22"/>
        </w:rPr>
        <w:t>0. Чтобы получить приглашение в письменной форме, заказчику нужно предоставить письменное заявление. Заказчик обеспечивает письменное приглашение бесплатно.</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В случае запроса на электронное приглашение заказчик должен предоставить приглашение бесплатно в течение рабочего дня, следующего за днем получения электронного заявления.</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Не получение приглашения не ограничивает право участника участвовать в этой процедуре.</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Формы запроса предложений должны быть представлены по адресу РА Араратская область</w:t>
      </w:r>
      <w:r w:rsidRPr="002875EF">
        <w:rPr>
          <w:rFonts w:ascii="GHEA Grapalat" w:hAnsi="GHEA Grapalat"/>
          <w:i w:val="0"/>
          <w:sz w:val="22"/>
          <w:szCs w:val="22"/>
          <w:lang w:val="hy-AM"/>
        </w:rPr>
        <w:t xml:space="preserve">, </w:t>
      </w:r>
      <w:r w:rsidRPr="002875EF">
        <w:rPr>
          <w:rFonts w:ascii="GHEA Grapalat" w:hAnsi="GHEA Grapalat"/>
          <w:i w:val="0"/>
          <w:sz w:val="22"/>
          <w:szCs w:val="22"/>
        </w:rPr>
        <w:t xml:space="preserve">с.  </w:t>
      </w:r>
      <w:r w:rsidRPr="00842170">
        <w:rPr>
          <w:rFonts w:ascii="GHEA Grapalat" w:hAnsi="GHEA Grapalat"/>
          <w:i w:val="0"/>
          <w:sz w:val="22"/>
          <w:szCs w:val="22"/>
        </w:rPr>
        <w:t>Аралез</w:t>
      </w:r>
      <w:r w:rsidRPr="00763FD6">
        <w:rPr>
          <w:rFonts w:ascii="GHEA Grapalat" w:hAnsi="GHEA Grapalat"/>
          <w:i w:val="0"/>
          <w:sz w:val="22"/>
          <w:szCs w:val="22"/>
        </w:rPr>
        <w:t xml:space="preserve">, </w:t>
      </w:r>
      <w:r>
        <w:rPr>
          <w:rFonts w:ascii="GHEA Grapalat" w:hAnsi="GHEA Grapalat"/>
          <w:i w:val="0"/>
          <w:sz w:val="22"/>
          <w:szCs w:val="22"/>
        </w:rPr>
        <w:t>Е.</w:t>
      </w:r>
      <w:r w:rsidRPr="00842170">
        <w:rPr>
          <w:rFonts w:ascii="GHEA Grapalat" w:hAnsi="GHEA Grapalat"/>
          <w:i w:val="0"/>
          <w:sz w:val="22"/>
          <w:szCs w:val="22"/>
        </w:rPr>
        <w:t>Чаренца</w:t>
      </w:r>
      <w:r w:rsidRPr="00763FD6">
        <w:rPr>
          <w:rFonts w:ascii="GHEA Grapalat" w:hAnsi="GHEA Grapalat"/>
          <w:i w:val="0"/>
          <w:sz w:val="22"/>
          <w:szCs w:val="22"/>
        </w:rPr>
        <w:t xml:space="preserve"> </w:t>
      </w:r>
      <w:r w:rsidRPr="00842170">
        <w:rPr>
          <w:rFonts w:ascii="GHEA Grapalat" w:hAnsi="GHEA Grapalat"/>
          <w:i w:val="0"/>
          <w:sz w:val="22"/>
          <w:szCs w:val="22"/>
        </w:rPr>
        <w:t>10</w:t>
      </w:r>
      <w:r w:rsidRPr="002875EF">
        <w:rPr>
          <w:rFonts w:ascii="GHEA Grapalat" w:hAnsi="GHEA Grapalat"/>
          <w:i w:val="0"/>
          <w:sz w:val="22"/>
          <w:szCs w:val="22"/>
        </w:rPr>
        <w:t xml:space="preserve">, в бумажной форме до </w:t>
      </w:r>
      <w:r>
        <w:rPr>
          <w:rFonts w:ascii="GHEA Grapalat" w:hAnsi="GHEA Grapalat"/>
          <w:i w:val="0"/>
          <w:sz w:val="22"/>
          <w:szCs w:val="22"/>
        </w:rPr>
        <w:t>1</w:t>
      </w:r>
      <w:r w:rsidR="001D5145">
        <w:rPr>
          <w:rFonts w:ascii="GHEA Grapalat" w:hAnsi="GHEA Grapalat"/>
          <w:i w:val="0"/>
          <w:sz w:val="22"/>
          <w:szCs w:val="22"/>
        </w:rPr>
        <w:t>2</w:t>
      </w:r>
      <w:r w:rsidRPr="002875EF">
        <w:rPr>
          <w:rFonts w:ascii="GHEA Grapalat" w:hAnsi="GHEA Grapalat"/>
          <w:i w:val="0"/>
          <w:sz w:val="22"/>
          <w:szCs w:val="22"/>
        </w:rPr>
        <w:t>:</w:t>
      </w:r>
      <w:r w:rsidR="00027A92">
        <w:rPr>
          <w:rFonts w:ascii="GHEA Grapalat" w:hAnsi="GHEA Grapalat"/>
          <w:i w:val="0"/>
          <w:sz w:val="22"/>
          <w:szCs w:val="22"/>
        </w:rPr>
        <w:t>3</w:t>
      </w:r>
      <w:r w:rsidRPr="002875EF">
        <w:rPr>
          <w:rFonts w:ascii="GHEA Grapalat" w:hAnsi="GHEA Grapalat"/>
          <w:i w:val="0"/>
          <w:sz w:val="22"/>
          <w:szCs w:val="22"/>
        </w:rPr>
        <w:t xml:space="preserve">0 на </w:t>
      </w:r>
      <w:r w:rsidRPr="003C0935">
        <w:rPr>
          <w:rFonts w:ascii="GHEA Grapalat" w:hAnsi="GHEA Grapalat"/>
          <w:i w:val="0"/>
          <w:sz w:val="22"/>
          <w:szCs w:val="22"/>
        </w:rPr>
        <w:t>7</w:t>
      </w:r>
      <w:r w:rsidRPr="002875EF">
        <w:rPr>
          <w:rFonts w:ascii="GHEA Grapalat" w:hAnsi="GHEA Grapalat"/>
          <w:i w:val="0"/>
          <w:sz w:val="22"/>
          <w:szCs w:val="22"/>
        </w:rPr>
        <w:t>-й день с даты публикации этого объявления. Приглашения также могут быть представлены на английском или русском, помимо армянского.</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lastRenderedPageBreak/>
        <w:t>Открытие торгов состоится по адресу РА Араратская область</w:t>
      </w:r>
      <w:r w:rsidRPr="002875EF">
        <w:rPr>
          <w:rFonts w:ascii="GHEA Grapalat" w:hAnsi="GHEA Grapalat"/>
          <w:i w:val="0"/>
          <w:sz w:val="22"/>
          <w:szCs w:val="22"/>
          <w:lang w:val="hy-AM"/>
        </w:rPr>
        <w:t xml:space="preserve">, </w:t>
      </w:r>
      <w:r w:rsidRPr="002875EF">
        <w:rPr>
          <w:rFonts w:ascii="GHEA Grapalat" w:hAnsi="GHEA Grapalat"/>
          <w:i w:val="0"/>
          <w:sz w:val="22"/>
          <w:szCs w:val="22"/>
        </w:rPr>
        <w:t xml:space="preserve">с.  </w:t>
      </w:r>
      <w:r w:rsidRPr="00842170">
        <w:rPr>
          <w:rFonts w:ascii="GHEA Grapalat" w:hAnsi="GHEA Grapalat"/>
          <w:i w:val="0"/>
          <w:sz w:val="22"/>
          <w:szCs w:val="22"/>
        </w:rPr>
        <w:t>Аралез</w:t>
      </w:r>
      <w:r w:rsidRPr="00763FD6">
        <w:rPr>
          <w:rFonts w:ascii="GHEA Grapalat" w:hAnsi="GHEA Grapalat"/>
          <w:i w:val="0"/>
          <w:sz w:val="22"/>
          <w:szCs w:val="22"/>
        </w:rPr>
        <w:t xml:space="preserve">, </w:t>
      </w:r>
      <w:r>
        <w:rPr>
          <w:rFonts w:ascii="GHEA Grapalat" w:hAnsi="GHEA Grapalat"/>
          <w:i w:val="0"/>
          <w:sz w:val="22"/>
          <w:szCs w:val="22"/>
        </w:rPr>
        <w:t>Е.</w:t>
      </w:r>
      <w:r w:rsidRPr="00842170">
        <w:rPr>
          <w:rFonts w:ascii="GHEA Grapalat" w:hAnsi="GHEA Grapalat"/>
          <w:i w:val="0"/>
          <w:sz w:val="22"/>
          <w:szCs w:val="22"/>
        </w:rPr>
        <w:t>Чаренца</w:t>
      </w:r>
      <w:r w:rsidRPr="00763FD6">
        <w:rPr>
          <w:rFonts w:ascii="GHEA Grapalat" w:hAnsi="GHEA Grapalat"/>
          <w:i w:val="0"/>
          <w:sz w:val="22"/>
          <w:szCs w:val="22"/>
        </w:rPr>
        <w:t xml:space="preserve"> </w:t>
      </w:r>
      <w:r w:rsidRPr="00842170">
        <w:rPr>
          <w:rFonts w:ascii="GHEA Grapalat" w:hAnsi="GHEA Grapalat"/>
          <w:i w:val="0"/>
          <w:sz w:val="22"/>
          <w:szCs w:val="22"/>
        </w:rPr>
        <w:t>10</w:t>
      </w:r>
      <w:r w:rsidRPr="00F57763">
        <w:rPr>
          <w:rFonts w:ascii="GHEA Grapalat" w:hAnsi="GHEA Grapalat"/>
          <w:i w:val="0"/>
          <w:sz w:val="22"/>
          <w:szCs w:val="22"/>
        </w:rPr>
        <w:t xml:space="preserve"> </w:t>
      </w:r>
      <w:r w:rsidR="001D5145">
        <w:rPr>
          <w:rFonts w:ascii="GHEA Grapalat" w:hAnsi="GHEA Grapalat"/>
          <w:i w:val="0"/>
          <w:sz w:val="22"/>
          <w:szCs w:val="22"/>
        </w:rPr>
        <w:t>22</w:t>
      </w:r>
      <w:r w:rsidRPr="002875EF">
        <w:rPr>
          <w:rFonts w:ascii="GHEA Grapalat" w:hAnsi="GHEA Grapalat"/>
          <w:i w:val="0"/>
          <w:sz w:val="22"/>
          <w:szCs w:val="22"/>
        </w:rPr>
        <w:t xml:space="preserve">-ого </w:t>
      </w:r>
      <w:r w:rsidR="001D5145">
        <w:rPr>
          <w:rFonts w:ascii="GHEA Grapalat" w:hAnsi="GHEA Grapalat"/>
          <w:i w:val="0"/>
          <w:sz w:val="22"/>
          <w:szCs w:val="22"/>
        </w:rPr>
        <w:t xml:space="preserve">09 </w:t>
      </w:r>
      <w:r>
        <w:rPr>
          <w:rFonts w:ascii="GHEA Grapalat" w:hAnsi="GHEA Grapalat"/>
          <w:i w:val="0"/>
          <w:sz w:val="22"/>
          <w:szCs w:val="22"/>
        </w:rPr>
        <w:t xml:space="preserve"> 202</w:t>
      </w:r>
      <w:r w:rsidR="00996CFE">
        <w:rPr>
          <w:rFonts w:ascii="GHEA Grapalat" w:hAnsi="GHEA Grapalat"/>
          <w:i w:val="0"/>
          <w:sz w:val="22"/>
          <w:szCs w:val="22"/>
          <w:lang w:val="hy-AM"/>
        </w:rPr>
        <w:t>5</w:t>
      </w:r>
      <w:r w:rsidRPr="002875EF">
        <w:rPr>
          <w:rFonts w:ascii="GHEA Grapalat" w:hAnsi="GHEA Grapalat"/>
          <w:i w:val="0"/>
          <w:sz w:val="22"/>
          <w:szCs w:val="22"/>
        </w:rPr>
        <w:t xml:space="preserve"> года в </w:t>
      </w:r>
      <w:r>
        <w:rPr>
          <w:rFonts w:ascii="GHEA Grapalat" w:hAnsi="GHEA Grapalat"/>
          <w:i w:val="0"/>
          <w:sz w:val="22"/>
          <w:szCs w:val="22"/>
        </w:rPr>
        <w:t>1</w:t>
      </w:r>
      <w:r w:rsidR="001D5145">
        <w:rPr>
          <w:rFonts w:ascii="GHEA Grapalat" w:hAnsi="GHEA Grapalat"/>
          <w:i w:val="0"/>
          <w:sz w:val="22"/>
          <w:szCs w:val="22"/>
          <w:lang w:val="hy-AM"/>
        </w:rPr>
        <w:t>2</w:t>
      </w:r>
      <w:r w:rsidRPr="002875EF">
        <w:rPr>
          <w:rFonts w:ascii="GHEA Grapalat" w:hAnsi="GHEA Grapalat"/>
          <w:i w:val="0"/>
          <w:sz w:val="22"/>
          <w:szCs w:val="22"/>
        </w:rPr>
        <w:t>:</w:t>
      </w:r>
      <w:r w:rsidR="00027A92">
        <w:rPr>
          <w:rFonts w:ascii="GHEA Grapalat" w:hAnsi="GHEA Grapalat"/>
          <w:i w:val="0"/>
          <w:sz w:val="22"/>
          <w:szCs w:val="22"/>
        </w:rPr>
        <w:t>3</w:t>
      </w:r>
      <w:r w:rsidRPr="002875EF">
        <w:rPr>
          <w:rFonts w:ascii="GHEA Grapalat" w:hAnsi="GHEA Grapalat"/>
          <w:i w:val="0"/>
          <w:sz w:val="22"/>
          <w:szCs w:val="22"/>
        </w:rPr>
        <w:t>0.</w:t>
      </w:r>
    </w:p>
    <w:p w:rsidR="00362F0C" w:rsidRPr="003C0935" w:rsidRDefault="00362F0C" w:rsidP="00362F0C">
      <w:pPr>
        <w:pStyle w:val="af4"/>
        <w:spacing w:before="102" w:beforeAutospacing="0" w:after="0"/>
        <w:ind w:firstLine="567"/>
        <w:rPr>
          <w:rFonts w:ascii="GHEA Grapalat" w:hAnsi="GHEA Grapalat"/>
          <w:sz w:val="22"/>
          <w:szCs w:val="22"/>
        </w:rPr>
      </w:pPr>
      <w:r w:rsidRPr="003C0935">
        <w:rPr>
          <w:rFonts w:ascii="GHEA Grapalat" w:hAnsi="GHEA Grapalat"/>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2F0C" w:rsidRPr="00851A3C" w:rsidRDefault="00362F0C" w:rsidP="00362F0C">
      <w:pPr>
        <w:pStyle w:val="af4"/>
        <w:spacing w:before="102" w:beforeAutospacing="0" w:after="0"/>
        <w:ind w:firstLine="567"/>
      </w:pPr>
      <w:r w:rsidRPr="00851A3C">
        <w:rPr>
          <w:rFonts w:ascii="GHEA Grapalat" w:hAnsi="GHEA Grapalat"/>
        </w:rPr>
        <w:t>Для получения дополнительной информации, связанной с настоящим объявлением, можно обратиться к секретарю Оценочной комиссии</w:t>
      </w:r>
      <w:r>
        <w:rPr>
          <w:rFonts w:ascii="GHEA Grapalat" w:hAnsi="GHEA Grapalat"/>
          <w:i/>
          <w:iCs/>
          <w:lang w:val="hy-AM"/>
        </w:rPr>
        <w:t xml:space="preserve"> </w:t>
      </w:r>
    </w:p>
    <w:p w:rsidR="00362F0C" w:rsidRPr="009448BE" w:rsidRDefault="00362F0C" w:rsidP="00362F0C">
      <w:pPr>
        <w:pStyle w:val="af4"/>
        <w:spacing w:before="102" w:beforeAutospacing="0" w:after="0"/>
        <w:ind w:firstLine="720"/>
        <w:rPr>
          <w:rFonts w:ascii="GHEA Grapalat" w:hAnsi="GHEA Grapalat"/>
          <w:b/>
          <w:bCs/>
          <w:sz w:val="22"/>
          <w:szCs w:val="22"/>
        </w:rPr>
      </w:pPr>
      <w:r w:rsidRPr="00851A3C">
        <w:rPr>
          <w:rFonts w:ascii="GHEA Grapalat" w:hAnsi="GHEA Grapalat"/>
          <w:sz w:val="22"/>
          <w:szCs w:val="22"/>
          <w:lang w:val="af-ZA"/>
        </w:rPr>
        <w:t xml:space="preserve">Телефон: </w:t>
      </w:r>
    </w:p>
    <w:p w:rsidR="00362F0C" w:rsidRPr="00ED2F9A" w:rsidRDefault="00362F0C" w:rsidP="00362F0C">
      <w:pPr>
        <w:pStyle w:val="a3"/>
        <w:spacing w:line="240" w:lineRule="auto"/>
        <w:rPr>
          <w:rFonts w:ascii="GHEA Grapalat" w:hAnsi="GHEA Grapalat"/>
          <w:i w:val="0"/>
          <w:lang w:val="af-ZA"/>
        </w:rPr>
      </w:pPr>
      <w:r w:rsidRPr="00763FD6">
        <w:rPr>
          <w:rFonts w:ascii="GHEA Grapalat" w:hAnsi="GHEA Grapalat"/>
          <w:sz w:val="22"/>
          <w:szCs w:val="22"/>
          <w:lang w:val="af-ZA"/>
        </w:rPr>
        <w:t xml:space="preserve">Эл. Почта: </w:t>
      </w:r>
      <w:r w:rsidRPr="00F57763">
        <w:rPr>
          <w:rFonts w:ascii="GHEA Grapalat" w:hAnsi="GHEA Grapalat"/>
          <w:i w:val="0"/>
          <w:sz w:val="22"/>
          <w:szCs w:val="22"/>
          <w:lang w:val="af-ZA"/>
        </w:rPr>
        <w:t>a</w:t>
      </w:r>
      <w:r w:rsidRPr="00597979">
        <w:rPr>
          <w:rFonts w:ascii="GHEA Grapalat" w:hAnsi="GHEA Grapalat"/>
          <w:i w:val="0"/>
          <w:sz w:val="22"/>
          <w:szCs w:val="22"/>
          <w:lang w:val="af-ZA"/>
        </w:rPr>
        <w:t>aralez</w:t>
      </w:r>
      <w:r w:rsidRPr="00ED2F9A">
        <w:rPr>
          <w:rFonts w:ascii="GHEA Grapalat" w:hAnsi="GHEA Grapalat"/>
          <w:i w:val="0"/>
          <w:sz w:val="22"/>
          <w:szCs w:val="22"/>
          <w:lang w:val="af-ZA"/>
        </w:rPr>
        <w:t>@mail.ru</w:t>
      </w:r>
    </w:p>
    <w:p w:rsidR="00362F0C" w:rsidRPr="003B676A" w:rsidRDefault="00362F0C" w:rsidP="00362F0C">
      <w:pPr>
        <w:pStyle w:val="a3"/>
        <w:spacing w:line="240" w:lineRule="auto"/>
        <w:ind w:firstLine="0"/>
        <w:rPr>
          <w:rFonts w:ascii="Sylfaen" w:hAnsi="Sylfaen"/>
          <w:sz w:val="22"/>
          <w:szCs w:val="22"/>
          <w:lang w:val="af-ZA"/>
        </w:rPr>
      </w:pPr>
      <w:r>
        <w:rPr>
          <w:rFonts w:ascii="GHEA Grapalat" w:hAnsi="GHEA Grapalat"/>
          <w:i w:val="0"/>
          <w:sz w:val="22"/>
          <w:szCs w:val="22"/>
        </w:rPr>
        <w:t xml:space="preserve">          </w:t>
      </w:r>
      <w:r w:rsidRPr="00763FD6">
        <w:rPr>
          <w:rFonts w:ascii="GHEA Grapalat" w:hAnsi="GHEA Grapalat"/>
          <w:i w:val="0"/>
          <w:sz w:val="22"/>
          <w:szCs w:val="22"/>
        </w:rPr>
        <w:t xml:space="preserve">Заказчик: </w:t>
      </w:r>
      <w:r w:rsidRPr="005906B1">
        <w:rPr>
          <w:rFonts w:ascii="GHEA Grapalat" w:hAnsi="GHEA Grapalat"/>
          <w:i w:val="0"/>
          <w:sz w:val="22"/>
          <w:szCs w:val="22"/>
        </w:rPr>
        <w:t>&lt;&lt;Медицинская амбулатория Аралез&gt;&gt; Общественная некоммерческая организация</w:t>
      </w:r>
    </w:p>
    <w:p w:rsidR="00811FA4" w:rsidRPr="00E508D8"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Pr="009044F1" w:rsidRDefault="00811FA4" w:rsidP="00811FA4">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811FA4" w:rsidRDefault="00811FA4" w:rsidP="00811FA4">
      <w:pPr>
        <w:pStyle w:val="aa"/>
        <w:widowControl w:val="0"/>
        <w:spacing w:after="160"/>
        <w:ind w:firstLine="567"/>
        <w:jc w:val="right"/>
        <w:rPr>
          <w:rFonts w:ascii="GHEA Grapalat" w:hAnsi="GHEA Grapalat"/>
          <w:i/>
          <w:sz w:val="22"/>
          <w:szCs w:val="22"/>
          <w:u w:val="single"/>
          <w:lang w:val="af-ZA"/>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под кодом</w:t>
      </w:r>
      <w:r w:rsidR="002A450C">
        <w:rPr>
          <w:rFonts w:ascii="GHEA Grapalat" w:hAnsi="GHEA Grapalat"/>
          <w:i/>
        </w:rPr>
        <w:t xml:space="preserve"> </w:t>
      </w:r>
      <w:r w:rsidR="001D5145">
        <w:rPr>
          <w:rFonts w:ascii="GHEA Grapalat" w:hAnsi="GHEA Grapalat"/>
          <w:i/>
          <w:sz w:val="22"/>
          <w:szCs w:val="22"/>
        </w:rPr>
        <w:t xml:space="preserve">АБА-ГААПДзБ-25/02       </w:t>
      </w:r>
      <w:r w:rsidRPr="002875EF">
        <w:rPr>
          <w:rFonts w:ascii="GHEA Grapalat" w:hAnsi="GHEA Grapalat"/>
          <w:i/>
          <w:sz w:val="22"/>
          <w:szCs w:val="22"/>
          <w:u w:val="single"/>
          <w:lang w:val="af-ZA"/>
        </w:rPr>
        <w:t xml:space="preserve">       </w:t>
      </w:r>
    </w:p>
    <w:p w:rsidR="00811FA4" w:rsidRPr="009044F1" w:rsidRDefault="00811FA4" w:rsidP="00811FA4">
      <w:pPr>
        <w:pStyle w:val="aa"/>
        <w:widowControl w:val="0"/>
        <w:spacing w:after="160"/>
        <w:ind w:firstLine="567"/>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sidR="002A450C" w:rsidRPr="002A450C">
        <w:rPr>
          <w:rFonts w:ascii="GHEA Grapalat" w:hAnsi="GHEA Grapalat"/>
          <w:i/>
        </w:rPr>
        <w:t>1</w:t>
      </w:r>
      <w:r w:rsidR="001D5145">
        <w:rPr>
          <w:rFonts w:ascii="GHEA Grapalat" w:hAnsi="GHEA Grapalat"/>
          <w:i/>
        </w:rPr>
        <w:t>5,09,</w:t>
      </w:r>
      <w:r w:rsidRPr="009044F1">
        <w:rPr>
          <w:rFonts w:ascii="GHEA Grapalat" w:hAnsi="GHEA Grapalat"/>
          <w:i/>
        </w:rPr>
        <w:t>20</w:t>
      </w:r>
      <w:r w:rsidRPr="007403EF">
        <w:rPr>
          <w:rFonts w:ascii="GHEA Grapalat" w:hAnsi="GHEA Grapalat"/>
          <w:i/>
        </w:rPr>
        <w:t>2</w:t>
      </w:r>
      <w:r w:rsidR="00996CFE">
        <w:rPr>
          <w:rFonts w:ascii="GHEA Grapalat" w:hAnsi="GHEA Grapalat"/>
          <w:i/>
        </w:rPr>
        <w:t>5</w:t>
      </w:r>
      <w:r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r w:rsidRPr="00464E70">
        <w:rPr>
          <w:rFonts w:ascii="GHEA Grapalat" w:hAnsi="GHEA Grapalat"/>
          <w:i w:val="0"/>
          <w:iCs/>
          <w:sz w:val="24"/>
          <w:szCs w:val="24"/>
          <w:lang w:val="ru-RU"/>
        </w:rPr>
        <w:t>«</w:t>
      </w:r>
      <w:r w:rsidRPr="005906B1">
        <w:rPr>
          <w:rFonts w:ascii="GHEA Grapalat" w:hAnsi="GHEA Grapalat"/>
          <w:i w:val="0"/>
          <w:sz w:val="22"/>
          <w:szCs w:val="22"/>
          <w:lang w:val="ru-RU"/>
        </w:rPr>
        <w:t>Медицинская амбулатория Аралез</w:t>
      </w:r>
      <w:r w:rsidRPr="00464E70">
        <w:rPr>
          <w:rFonts w:ascii="GHEA Grapalat" w:hAnsi="GHEA Grapalat"/>
          <w:i w:val="0"/>
          <w:iCs/>
          <w:sz w:val="24"/>
          <w:szCs w:val="24"/>
          <w:lang w:val="ru-RU"/>
        </w:rPr>
        <w:t xml:space="preserve">» </w:t>
      </w:r>
      <w:r w:rsidRPr="009E3F6C">
        <w:rPr>
          <w:rFonts w:ascii="GHEA Grapalat" w:hAnsi="GHEA Grapalat"/>
          <w:i w:val="0"/>
          <w:iCs/>
          <w:sz w:val="24"/>
          <w:szCs w:val="24"/>
          <w:lang w:val="ru-RU"/>
        </w:rPr>
        <w:t>О</w:t>
      </w:r>
      <w:r w:rsidRPr="00464E70">
        <w:rPr>
          <w:rFonts w:ascii="GHEA Grapalat" w:hAnsi="GHEA Grapalat"/>
          <w:i w:val="0"/>
          <w:iCs/>
          <w:sz w:val="24"/>
          <w:szCs w:val="24"/>
          <w:lang w:val="ru-RU"/>
        </w:rPr>
        <w:t>НО</w:t>
      </w:r>
    </w:p>
    <w:p w:rsidR="002A450C" w:rsidRPr="003A1EBB" w:rsidRDefault="002A450C" w:rsidP="00FE3AFB">
      <w:pPr>
        <w:pStyle w:val="aa"/>
        <w:widowControl w:val="0"/>
        <w:spacing w:after="160"/>
        <w:ind w:right="-7" w:firstLine="567"/>
        <w:jc w:val="center"/>
        <w:rPr>
          <w:rFonts w:ascii="GHEA Grapalat" w:hAnsi="GHEA Grapalat"/>
        </w:rPr>
      </w:pPr>
    </w:p>
    <w:p w:rsidR="002A450C" w:rsidRPr="009044F1" w:rsidRDefault="002A450C" w:rsidP="00FE3AFB">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2A450C" w:rsidRPr="009044F1" w:rsidRDefault="002A450C" w:rsidP="00FE3AFB">
      <w:pPr>
        <w:pStyle w:val="aa"/>
        <w:widowControl w:val="0"/>
        <w:spacing w:after="160"/>
        <w:ind w:right="-7" w:firstLine="567"/>
        <w:jc w:val="center"/>
        <w:rPr>
          <w:rFonts w:ascii="GHEA Grapalat" w:hAnsi="GHEA Grapalat" w:cs="Sylfaen"/>
        </w:rPr>
      </w:pPr>
    </w:p>
    <w:p w:rsidR="002A450C" w:rsidRPr="009044F1" w:rsidRDefault="002A450C" w:rsidP="00FE3AFB">
      <w:pPr>
        <w:pStyle w:val="aa"/>
        <w:widowControl w:val="0"/>
        <w:spacing w:after="160"/>
        <w:ind w:right="-7" w:firstLine="567"/>
        <w:jc w:val="center"/>
        <w:rPr>
          <w:rFonts w:ascii="GHEA Grapalat" w:hAnsi="GHEA Grapalat" w:cs="Sylfaen"/>
        </w:rPr>
      </w:pPr>
    </w:p>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r w:rsidRPr="00B743AE">
        <w:rPr>
          <w:rFonts w:ascii="GHEA Grapalat" w:hAnsi="GHEA Grapalat"/>
          <w:sz w:val="22"/>
          <w:szCs w:val="22"/>
          <w:lang w:val="ru-RU"/>
        </w:rPr>
        <w:t>НА ОТКРЫТЫЙ КОНКУРС, ОБЪЯВЛЕННЫЙ С ЦЕЛЬЮ ПРИОБРЕТЕНИЯ        "</w:t>
      </w:r>
      <w:r>
        <w:rPr>
          <w:rFonts w:ascii="GHEA Grapalat" w:hAnsi="GHEA Grapalat"/>
          <w:sz w:val="22"/>
          <w:szCs w:val="22"/>
          <w:lang w:val="ru-RU"/>
        </w:rPr>
        <w:t>Лекарств</w:t>
      </w:r>
      <w:r w:rsidRPr="00B743AE">
        <w:rPr>
          <w:rFonts w:ascii="GHEA Grapalat" w:hAnsi="GHEA Grapalat"/>
          <w:sz w:val="22"/>
          <w:szCs w:val="22"/>
          <w:lang w:val="ru-RU"/>
        </w:rPr>
        <w:t xml:space="preserve">" ДЛЯ НУЖД </w:t>
      </w:r>
      <w:r w:rsidRPr="00464E70">
        <w:rPr>
          <w:rFonts w:ascii="GHEA Grapalat" w:hAnsi="GHEA Grapalat"/>
          <w:i w:val="0"/>
          <w:iCs/>
          <w:sz w:val="24"/>
          <w:szCs w:val="24"/>
          <w:lang w:val="ru-RU"/>
        </w:rPr>
        <w:t>«</w:t>
      </w:r>
      <w:r w:rsidRPr="005906B1">
        <w:rPr>
          <w:rFonts w:ascii="GHEA Grapalat" w:hAnsi="GHEA Grapalat"/>
          <w:i w:val="0"/>
          <w:sz w:val="22"/>
          <w:szCs w:val="22"/>
          <w:lang w:val="ru-RU"/>
        </w:rPr>
        <w:t>Медицинская амбулатория Аралез</w:t>
      </w:r>
      <w:r w:rsidRPr="00464E70">
        <w:rPr>
          <w:rFonts w:ascii="GHEA Grapalat" w:hAnsi="GHEA Grapalat"/>
          <w:i w:val="0"/>
          <w:iCs/>
          <w:sz w:val="24"/>
          <w:szCs w:val="24"/>
          <w:lang w:val="ru-RU"/>
        </w:rPr>
        <w:t xml:space="preserve">» </w:t>
      </w:r>
      <w:r w:rsidRPr="009E3F6C">
        <w:rPr>
          <w:rFonts w:ascii="GHEA Grapalat" w:hAnsi="GHEA Grapalat"/>
          <w:i w:val="0"/>
          <w:iCs/>
          <w:sz w:val="24"/>
          <w:szCs w:val="24"/>
          <w:lang w:val="ru-RU"/>
        </w:rPr>
        <w:t>О</w:t>
      </w:r>
      <w:r w:rsidRPr="00464E70">
        <w:rPr>
          <w:rFonts w:ascii="GHEA Grapalat" w:hAnsi="GHEA Grapalat"/>
          <w:i w:val="0"/>
          <w:iCs/>
          <w:sz w:val="24"/>
          <w:szCs w:val="24"/>
          <w:lang w:val="ru-RU"/>
        </w:rPr>
        <w:t>НО</w:t>
      </w:r>
    </w:p>
    <w:p w:rsidR="002A450C" w:rsidRPr="00B743AE" w:rsidRDefault="002A450C" w:rsidP="00FE3AFB">
      <w:pPr>
        <w:pStyle w:val="BodyTextIndentCharCharCharCharChar"/>
        <w:spacing w:line="240" w:lineRule="auto"/>
        <w:ind w:firstLine="0"/>
        <w:jc w:val="center"/>
        <w:rPr>
          <w:rFonts w:ascii="GHEA Grapalat" w:hAnsi="GHEA Grapalat"/>
          <w:i w:val="0"/>
          <w:iCs/>
          <w:sz w:val="22"/>
          <w:szCs w:val="22"/>
          <w:lang w:val="ru-RU"/>
        </w:rPr>
      </w:pPr>
    </w:p>
    <w:p w:rsidR="002A450C" w:rsidRPr="009044F1" w:rsidRDefault="002A450C" w:rsidP="00FE3AFB">
      <w:pPr>
        <w:pStyle w:val="aa"/>
        <w:widowControl w:val="0"/>
        <w:spacing w:after="160"/>
        <w:ind w:right="-7" w:firstLine="567"/>
        <w:jc w:val="center"/>
        <w:rPr>
          <w:rFonts w:ascii="GHEA Grapalat" w:hAnsi="GHEA Grapalat"/>
        </w:rPr>
      </w:pPr>
    </w:p>
    <w:p w:rsidR="002A450C" w:rsidRDefault="002A450C" w:rsidP="00FE3AFB">
      <w:pPr>
        <w:rPr>
          <w:rFonts w:ascii="GHEA Grapalat" w:hAnsi="GHEA Grapalat"/>
        </w:rPr>
      </w:pPr>
      <w:r>
        <w:rPr>
          <w:rFonts w:ascii="GHEA Grapalat" w:hAnsi="GHEA Grapalat"/>
        </w:rPr>
        <w:br w:type="page"/>
      </w:r>
    </w:p>
    <w:p w:rsidR="002A450C" w:rsidRPr="009044F1" w:rsidRDefault="002A450C" w:rsidP="00FE3AFB">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2A450C" w:rsidRPr="009044F1" w:rsidRDefault="002A450C" w:rsidP="00FE3AFB">
      <w:pPr>
        <w:widowControl w:val="0"/>
        <w:spacing w:after="160"/>
        <w:ind w:firstLine="567"/>
        <w:jc w:val="both"/>
        <w:rPr>
          <w:rFonts w:ascii="GHEA Grapalat" w:hAnsi="GHEA Grapalat"/>
          <w:i/>
        </w:rPr>
      </w:pPr>
    </w:p>
    <w:p w:rsidR="002A450C" w:rsidRPr="009044F1" w:rsidRDefault="002A450C" w:rsidP="00FE3AFB">
      <w:pPr>
        <w:widowControl w:val="0"/>
        <w:spacing w:after="160"/>
        <w:ind w:firstLine="567"/>
        <w:jc w:val="center"/>
        <w:rPr>
          <w:rFonts w:ascii="GHEA Grapalat" w:hAnsi="GHEA Grapalat" w:cs="Sylfaen"/>
          <w:b/>
        </w:rPr>
      </w:pPr>
      <w:r w:rsidRPr="009044F1">
        <w:rPr>
          <w:rFonts w:ascii="GHEA Grapalat" w:hAnsi="GHEA Grapalat"/>
        </w:rPr>
        <w:br w:type="page"/>
      </w:r>
    </w:p>
    <w:p w:rsidR="002A450C" w:rsidRPr="009044F1" w:rsidRDefault="002A450C" w:rsidP="00FE3AFB">
      <w:pPr>
        <w:widowControl w:val="0"/>
        <w:spacing w:after="160"/>
        <w:jc w:val="center"/>
        <w:rPr>
          <w:rFonts w:ascii="GHEA Grapalat" w:hAnsi="GHEA Grapalat"/>
          <w:b/>
        </w:rPr>
      </w:pPr>
      <w:r w:rsidRPr="009044F1">
        <w:rPr>
          <w:rFonts w:ascii="GHEA Grapalat" w:hAnsi="GHEA Grapalat"/>
          <w:b/>
        </w:rPr>
        <w:lastRenderedPageBreak/>
        <w:t>СОДЕРЖАНИЕ</w:t>
      </w:r>
    </w:p>
    <w:p w:rsidR="002A450C" w:rsidRPr="009044F1" w:rsidRDefault="002A450C" w:rsidP="00FE3AFB">
      <w:pPr>
        <w:widowControl w:val="0"/>
        <w:spacing w:after="160"/>
        <w:ind w:firstLine="567"/>
        <w:jc w:val="center"/>
        <w:rPr>
          <w:rFonts w:ascii="GHEA Grapalat" w:hAnsi="GHEA Grapalat"/>
          <w:i/>
        </w:rPr>
      </w:pPr>
    </w:p>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r w:rsidRPr="00B743AE">
        <w:rPr>
          <w:rFonts w:ascii="GHEA Grapalat" w:hAnsi="GHEA Grapalat"/>
          <w:i w:val="0"/>
          <w:iCs/>
          <w:lang w:val="ru-RU"/>
        </w:rPr>
        <w:t xml:space="preserve">      </w:t>
      </w:r>
      <w:r>
        <w:rPr>
          <w:rFonts w:ascii="GHEA Grapalat" w:hAnsi="GHEA Grapalat"/>
          <w:i w:val="0"/>
          <w:iCs/>
          <w:lang w:val="ru-RU"/>
        </w:rPr>
        <w:t>Лекарств</w:t>
      </w:r>
      <w:r w:rsidRPr="00B743AE">
        <w:rPr>
          <w:rFonts w:ascii="GHEA Grapalat" w:hAnsi="GHEA Grapalat"/>
          <w:lang w:val="ru-RU"/>
        </w:rPr>
        <w:t xml:space="preserve"> </w:t>
      </w:r>
      <w:r w:rsidRPr="00B743AE">
        <w:rPr>
          <w:rFonts w:ascii="GHEA Grapalat" w:hAnsi="GHEA Grapalat"/>
          <w:b/>
          <w:lang w:val="ru-RU"/>
        </w:rPr>
        <w:t>ДЛЯ НУЖД</w:t>
      </w:r>
      <w:r w:rsidRPr="00B743AE">
        <w:rPr>
          <w:rFonts w:ascii="GHEA Grapalat" w:hAnsi="GHEA Grapalat"/>
          <w:lang w:val="ru-RU"/>
        </w:rPr>
        <w:t xml:space="preserve"> </w:t>
      </w:r>
      <w:r w:rsidRPr="00464E70">
        <w:rPr>
          <w:rFonts w:ascii="GHEA Grapalat" w:hAnsi="GHEA Grapalat"/>
          <w:i w:val="0"/>
          <w:iCs/>
          <w:sz w:val="24"/>
          <w:szCs w:val="24"/>
          <w:lang w:val="ru-RU"/>
        </w:rPr>
        <w:t>«</w:t>
      </w:r>
      <w:r w:rsidRPr="005906B1">
        <w:rPr>
          <w:rFonts w:ascii="GHEA Grapalat" w:hAnsi="GHEA Grapalat"/>
          <w:i w:val="0"/>
          <w:sz w:val="22"/>
          <w:szCs w:val="22"/>
          <w:lang w:val="ru-RU"/>
        </w:rPr>
        <w:t>Медицинская амбулатория Аралез</w:t>
      </w:r>
      <w:r w:rsidRPr="00464E70">
        <w:rPr>
          <w:rFonts w:ascii="GHEA Grapalat" w:hAnsi="GHEA Grapalat"/>
          <w:i w:val="0"/>
          <w:iCs/>
          <w:sz w:val="24"/>
          <w:szCs w:val="24"/>
          <w:lang w:val="ru-RU"/>
        </w:rPr>
        <w:t xml:space="preserve">» </w:t>
      </w:r>
      <w:r w:rsidRPr="009E3F6C">
        <w:rPr>
          <w:rFonts w:ascii="GHEA Grapalat" w:hAnsi="GHEA Grapalat"/>
          <w:i w:val="0"/>
          <w:iCs/>
          <w:sz w:val="24"/>
          <w:szCs w:val="24"/>
          <w:lang w:val="ru-RU"/>
        </w:rPr>
        <w:t>О</w:t>
      </w:r>
      <w:r w:rsidRPr="00464E70">
        <w:rPr>
          <w:rFonts w:ascii="GHEA Grapalat" w:hAnsi="GHEA Grapalat"/>
          <w:i w:val="0"/>
          <w:iCs/>
          <w:sz w:val="24"/>
          <w:szCs w:val="24"/>
          <w:lang w:val="ru-RU"/>
        </w:rPr>
        <w:t>НО</w:t>
      </w:r>
    </w:p>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p>
    <w:p w:rsidR="002A450C" w:rsidRPr="005829FC" w:rsidRDefault="002A450C" w:rsidP="00FE3AFB">
      <w:pPr>
        <w:pStyle w:val="BodyTextIndentCharCharCharCharChar"/>
        <w:spacing w:line="240" w:lineRule="auto"/>
        <w:ind w:firstLine="0"/>
        <w:rPr>
          <w:rFonts w:ascii="GHEA Grapalat" w:hAnsi="GHEA Grapalat"/>
          <w:i w:val="0"/>
          <w:iCs/>
          <w:sz w:val="24"/>
          <w:szCs w:val="24"/>
          <w:lang w:val="ru-RU"/>
        </w:rPr>
      </w:pPr>
    </w:p>
    <w:p w:rsidR="002A450C" w:rsidRPr="003A1EBB" w:rsidRDefault="002A450C" w:rsidP="00FE3AFB">
      <w:pPr>
        <w:pStyle w:val="aa"/>
        <w:widowControl w:val="0"/>
        <w:spacing w:after="160"/>
        <w:ind w:right="-7" w:firstLine="567"/>
        <w:jc w:val="center"/>
        <w:rPr>
          <w:rFonts w:ascii="GHEA Grapalat" w:hAnsi="GHEA Grapalat"/>
        </w:rPr>
      </w:pPr>
    </w:p>
    <w:p w:rsidR="002A450C" w:rsidRPr="009044F1" w:rsidRDefault="002A450C" w:rsidP="00FE3AFB">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rsidR="002A450C" w:rsidRPr="009044F1" w:rsidRDefault="002A450C" w:rsidP="00FE3AFB">
      <w:pPr>
        <w:widowControl w:val="0"/>
        <w:spacing w:after="160"/>
        <w:jc w:val="center"/>
        <w:rPr>
          <w:rFonts w:ascii="GHEA Grapalat" w:hAnsi="GHEA Grapalat" w:cs="Sylfaen"/>
          <w:b/>
        </w:rPr>
      </w:pPr>
    </w:p>
    <w:p w:rsidR="002A450C" w:rsidRPr="008842CE" w:rsidRDefault="002A450C" w:rsidP="00FE3AFB">
      <w:pPr>
        <w:widowControl w:val="0"/>
        <w:spacing w:after="160"/>
        <w:jc w:val="center"/>
        <w:rPr>
          <w:rFonts w:ascii="GHEA Grapalat" w:hAnsi="GHEA Grapalat"/>
          <w:b/>
        </w:rPr>
      </w:pPr>
      <w:r w:rsidRPr="009044F1">
        <w:rPr>
          <w:rFonts w:ascii="GHEA Grapalat" w:hAnsi="GHEA Grapalat"/>
          <w:b/>
        </w:rPr>
        <w:t>ЧАСТЬ I.</w:t>
      </w:r>
    </w:p>
    <w:p w:rsidR="002A450C" w:rsidRPr="008842CE" w:rsidRDefault="002A450C" w:rsidP="00FE3AFB">
      <w:pPr>
        <w:widowControl w:val="0"/>
        <w:spacing w:after="160"/>
        <w:jc w:val="center"/>
        <w:rPr>
          <w:rFonts w:ascii="GHEA Grapalat" w:hAnsi="GHEA Grapalat"/>
        </w:rPr>
      </w:pPr>
    </w:p>
    <w:p w:rsidR="002A450C" w:rsidRPr="009044F1"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2A450C" w:rsidRPr="009044F1"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2A450C" w:rsidRPr="00543BAE"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2A450C" w:rsidRPr="009044F1" w:rsidRDefault="002A450C" w:rsidP="00FE3AFB">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2A450C" w:rsidRPr="009044F1" w:rsidRDefault="002A450C" w:rsidP="00FE3AFB">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2A450C" w:rsidRPr="009044F1"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2A450C" w:rsidRPr="008842CE" w:rsidRDefault="002A450C" w:rsidP="00FE3AFB">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2A450C" w:rsidRPr="003A1EBB"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2A450C" w:rsidRPr="009044F1"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2A450C" w:rsidRPr="003A1EBB"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2A450C" w:rsidRPr="00543BAE"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2A450C" w:rsidRDefault="002A450C" w:rsidP="00FE3AFB">
      <w:pPr>
        <w:widowControl w:val="0"/>
        <w:spacing w:after="160"/>
        <w:jc w:val="center"/>
        <w:rPr>
          <w:rFonts w:ascii="GHEA Grapalat" w:hAnsi="GHEA Grapalat"/>
          <w:b/>
        </w:rPr>
      </w:pPr>
    </w:p>
    <w:p w:rsidR="002A450C" w:rsidRDefault="002A450C" w:rsidP="00FE3AFB">
      <w:pPr>
        <w:widowControl w:val="0"/>
        <w:spacing w:after="160"/>
        <w:jc w:val="center"/>
        <w:rPr>
          <w:rFonts w:ascii="GHEA Grapalat" w:hAnsi="GHEA Grapalat"/>
          <w:b/>
        </w:rPr>
      </w:pPr>
    </w:p>
    <w:p w:rsidR="002A450C" w:rsidRPr="00374F4A" w:rsidRDefault="002A450C" w:rsidP="00FE3AFB">
      <w:pPr>
        <w:widowControl w:val="0"/>
        <w:spacing w:after="160"/>
        <w:jc w:val="center"/>
        <w:rPr>
          <w:rFonts w:ascii="GHEA Grapalat" w:hAnsi="GHEA Grapalat"/>
          <w:b/>
        </w:rPr>
      </w:pPr>
      <w:r>
        <w:rPr>
          <w:rFonts w:ascii="GHEA Grapalat" w:hAnsi="GHEA Grapalat"/>
          <w:b/>
        </w:rPr>
        <w:t xml:space="preserve">ЧАСТЬ II. </w:t>
      </w:r>
    </w:p>
    <w:p w:rsidR="002A450C" w:rsidRPr="00374F4A" w:rsidRDefault="002A450C" w:rsidP="00FE3AFB">
      <w:pPr>
        <w:widowControl w:val="0"/>
        <w:spacing w:after="160"/>
        <w:jc w:val="center"/>
        <w:rPr>
          <w:rFonts w:ascii="GHEA Grapalat" w:hAnsi="GHEA Grapalat"/>
          <w:b/>
        </w:rPr>
      </w:pPr>
    </w:p>
    <w:p w:rsidR="002A450C" w:rsidRDefault="002A450C" w:rsidP="00FE3AFB">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2A450C" w:rsidRPr="008842CE" w:rsidRDefault="002A450C" w:rsidP="00FE3AFB">
      <w:pPr>
        <w:widowControl w:val="0"/>
        <w:spacing w:after="160"/>
        <w:jc w:val="center"/>
        <w:rPr>
          <w:rFonts w:ascii="GHEA Grapalat" w:hAnsi="GHEA Grapalat"/>
          <w:b/>
        </w:rPr>
      </w:pPr>
    </w:p>
    <w:p w:rsidR="002A450C" w:rsidRPr="003A1EBB"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2A450C" w:rsidRPr="003A1EBB" w:rsidRDefault="002A450C" w:rsidP="00FE3AFB">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2A450C" w:rsidRPr="00625529" w:rsidRDefault="002A450C" w:rsidP="00FE3AFB">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2A450C" w:rsidRDefault="002A450C" w:rsidP="00FE3AFB">
      <w:pPr>
        <w:rPr>
          <w:rFonts w:ascii="GHEA Grapalat" w:hAnsi="GHEA Grapalat"/>
          <w:spacing w:val="-6"/>
        </w:rPr>
      </w:pPr>
      <w:r>
        <w:rPr>
          <w:rFonts w:ascii="GHEA Grapalat" w:hAnsi="GHEA Grapalat"/>
          <w:spacing w:val="-6"/>
        </w:rPr>
        <w:br w:type="page"/>
      </w:r>
    </w:p>
    <w:p w:rsidR="002A450C" w:rsidRPr="006D2DF7" w:rsidRDefault="002A450C" w:rsidP="00FE3AFB">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Pr="00B22E2D">
        <w:rPr>
          <w:rFonts w:ascii="GHEA Grapalat" w:hAnsi="GHEA Grapalat"/>
          <w:sz w:val="22"/>
          <w:szCs w:val="22"/>
          <w:u w:val="single"/>
        </w:rPr>
        <w:t>А</w:t>
      </w:r>
      <w:r w:rsidRPr="009E3F6C">
        <w:rPr>
          <w:rFonts w:ascii="GHEA Grapalat" w:hAnsi="GHEA Grapalat"/>
          <w:sz w:val="22"/>
          <w:szCs w:val="22"/>
          <w:u w:val="single"/>
        </w:rPr>
        <w:t>БА</w:t>
      </w:r>
      <w:r w:rsidRPr="00B22E2D">
        <w:rPr>
          <w:rFonts w:ascii="GHEA Grapalat" w:hAnsi="GHEA Grapalat" w:cs="Sylfaen"/>
          <w:color w:val="000000"/>
          <w:sz w:val="22"/>
          <w:szCs w:val="22"/>
          <w:u w:val="single"/>
          <w:lang w:val="af-ZA"/>
        </w:rPr>
        <w:t>-</w:t>
      </w:r>
      <w:r w:rsidRPr="00B22E2D">
        <w:rPr>
          <w:rFonts w:ascii="GHEA Grapalat" w:hAnsi="GHEA Grapalat" w:cs="Sylfaen"/>
          <w:color w:val="000000"/>
          <w:sz w:val="22"/>
          <w:szCs w:val="22"/>
          <w:u w:val="single"/>
        </w:rPr>
        <w:t>ГААПДзБ</w:t>
      </w:r>
      <w:r w:rsidRPr="00B22E2D">
        <w:rPr>
          <w:rFonts w:ascii="GHEA Grapalat" w:hAnsi="GHEA Grapalat" w:cs="Sylfaen"/>
          <w:color w:val="000000"/>
          <w:sz w:val="22"/>
          <w:szCs w:val="22"/>
          <w:u w:val="single"/>
          <w:lang w:val="af-ZA"/>
        </w:rPr>
        <w:t>-2</w:t>
      </w:r>
      <w:r w:rsidR="00996CFE">
        <w:rPr>
          <w:rFonts w:ascii="GHEA Grapalat" w:hAnsi="GHEA Grapalat" w:cs="Sylfaen"/>
          <w:color w:val="000000"/>
          <w:sz w:val="22"/>
          <w:szCs w:val="22"/>
          <w:u w:val="single"/>
        </w:rPr>
        <w:t>5</w:t>
      </w:r>
      <w:r w:rsidRPr="00B22E2D">
        <w:rPr>
          <w:rFonts w:ascii="GHEA Grapalat" w:hAnsi="GHEA Grapalat" w:cs="Sylfaen"/>
          <w:color w:val="000000"/>
          <w:sz w:val="22"/>
          <w:szCs w:val="22"/>
          <w:u w:val="single"/>
          <w:lang w:val="af-ZA"/>
        </w:rPr>
        <w:t>/</w:t>
      </w:r>
      <w:r w:rsidR="006D778F">
        <w:rPr>
          <w:rFonts w:ascii="GHEA Grapalat" w:hAnsi="GHEA Grapalat" w:cs="Sylfaen"/>
          <w:color w:val="000000"/>
          <w:sz w:val="22"/>
          <w:szCs w:val="22"/>
          <w:u w:val="single"/>
        </w:rPr>
        <w:t>0</w:t>
      </w:r>
      <w:r w:rsidR="001D5145">
        <w:rPr>
          <w:rFonts w:ascii="GHEA Grapalat" w:hAnsi="GHEA Grapalat" w:cs="Sylfaen"/>
          <w:color w:val="000000"/>
          <w:sz w:val="22"/>
          <w:szCs w:val="22"/>
          <w:u w:val="single"/>
        </w:rPr>
        <w:t>2</w:t>
      </w:r>
      <w:r>
        <w:rPr>
          <w:rFonts w:ascii="GHEA Grapalat" w:hAnsi="GHEA Grapalat"/>
          <w:i/>
          <w:sz w:val="22"/>
          <w:szCs w:val="22"/>
          <w:u w:val="single"/>
          <w:lang w:val="af-ZA"/>
        </w:rPr>
        <w:t xml:space="preserve"> </w:t>
      </w:r>
      <w:r w:rsidRPr="006D2DF7">
        <w:rPr>
          <w:rFonts w:ascii="GHEA Grapalat" w:hAnsi="GHEA Grapalat"/>
          <w:spacing w:val="-6"/>
        </w:rPr>
        <w:t>(далее — процедура).</w:t>
      </w:r>
    </w:p>
    <w:p w:rsidR="002A450C" w:rsidRPr="000B2CFA" w:rsidRDefault="002A450C" w:rsidP="00FE3AFB">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2A450C" w:rsidRPr="009044F1" w:rsidRDefault="002A450C" w:rsidP="00FE3AFB">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2A450C" w:rsidRPr="009044F1" w:rsidRDefault="002A450C" w:rsidP="00FE3AFB">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2A450C" w:rsidRPr="009044F1" w:rsidRDefault="002A450C" w:rsidP="00FE3AFB">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
    <w:p w:rsidR="002A450C" w:rsidRPr="009044F1" w:rsidRDefault="002A450C" w:rsidP="00FE3AFB">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2A450C" w:rsidRPr="009044F1" w:rsidRDefault="002A450C" w:rsidP="00FE3AFB">
      <w:pPr>
        <w:pStyle w:val="3"/>
        <w:keepNext w:val="0"/>
        <w:widowControl w:val="0"/>
        <w:spacing w:after="160" w:line="240" w:lineRule="auto"/>
        <w:rPr>
          <w:rFonts w:ascii="GHEA Grapalat" w:hAnsi="GHEA Grapalat"/>
          <w:sz w:val="24"/>
          <w:szCs w:val="24"/>
        </w:rPr>
      </w:pPr>
    </w:p>
    <w:p w:rsidR="002A450C" w:rsidRPr="009044F1" w:rsidRDefault="002A450C" w:rsidP="00FE3AFB">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2A450C" w:rsidRPr="00B743AE" w:rsidRDefault="002A450C" w:rsidP="002A450C">
      <w:pPr>
        <w:pStyle w:val="BodyTextIndentCharCharCharCharChar"/>
        <w:spacing w:line="240" w:lineRule="auto"/>
        <w:ind w:firstLine="0"/>
        <w:jc w:val="center"/>
        <w:rPr>
          <w:rFonts w:ascii="GHEA Grapalat" w:hAnsi="GHEA Grapalat"/>
          <w:i w:val="0"/>
          <w:sz w:val="24"/>
          <w:szCs w:val="24"/>
          <w:lang w:val="ru-RU"/>
        </w:rPr>
      </w:pPr>
      <w:r w:rsidRPr="00B743AE">
        <w:rPr>
          <w:rFonts w:ascii="GHEA Grapalat" w:hAnsi="GHEA Grapalat"/>
          <w:i w:val="0"/>
          <w:sz w:val="24"/>
          <w:szCs w:val="24"/>
          <w:lang w:val="ru-RU"/>
        </w:rPr>
        <w:t>1.1.</w:t>
      </w:r>
      <w:r w:rsidRPr="00B743AE">
        <w:rPr>
          <w:rFonts w:ascii="GHEA Grapalat" w:hAnsi="GHEA Grapalat"/>
          <w:i w:val="0"/>
          <w:sz w:val="24"/>
          <w:szCs w:val="24"/>
          <w:lang w:val="ru-RU"/>
        </w:rPr>
        <w:tab/>
        <w:t>Предметом закупки является приобретение "</w:t>
      </w:r>
      <w:r w:rsidRPr="00B743AE">
        <w:rPr>
          <w:rFonts w:ascii="GHEA Grapalat" w:hAnsi="GHEA Grapalat"/>
          <w:i w:val="0"/>
          <w:iCs/>
          <w:lang w:val="ru-RU"/>
        </w:rPr>
        <w:t xml:space="preserve"> </w:t>
      </w:r>
      <w:r>
        <w:rPr>
          <w:rFonts w:ascii="GHEA Grapalat" w:hAnsi="GHEA Grapalat"/>
          <w:i w:val="0"/>
          <w:iCs/>
          <w:lang w:val="ru-RU"/>
        </w:rPr>
        <w:t>Лекарств</w:t>
      </w:r>
      <w:r w:rsidRPr="00B743AE">
        <w:rPr>
          <w:rFonts w:ascii="GHEA Grapalat" w:hAnsi="GHEA Grapalat"/>
          <w:lang w:val="ru-RU"/>
        </w:rPr>
        <w:t xml:space="preserve"> </w:t>
      </w:r>
      <w:r w:rsidRPr="00B743AE">
        <w:rPr>
          <w:rFonts w:ascii="GHEA Grapalat" w:hAnsi="GHEA Grapalat"/>
          <w:i w:val="0"/>
          <w:sz w:val="24"/>
          <w:szCs w:val="24"/>
          <w:lang w:val="ru-RU"/>
        </w:rPr>
        <w:t xml:space="preserve">" (далее — также товар) для нужд </w:t>
      </w:r>
      <w:r w:rsidRPr="00464E70">
        <w:rPr>
          <w:rFonts w:ascii="GHEA Grapalat" w:hAnsi="GHEA Grapalat"/>
          <w:i w:val="0"/>
          <w:iCs/>
          <w:sz w:val="24"/>
          <w:szCs w:val="24"/>
          <w:lang w:val="ru-RU"/>
        </w:rPr>
        <w:t>«</w:t>
      </w:r>
      <w:r w:rsidRPr="005906B1">
        <w:rPr>
          <w:rFonts w:ascii="GHEA Grapalat" w:hAnsi="GHEA Grapalat"/>
          <w:i w:val="0"/>
          <w:sz w:val="22"/>
          <w:szCs w:val="22"/>
          <w:lang w:val="ru-RU"/>
        </w:rPr>
        <w:t>Медицинская амбулатория Аралез</w:t>
      </w:r>
      <w:r w:rsidRPr="00464E70">
        <w:rPr>
          <w:rFonts w:ascii="GHEA Grapalat" w:hAnsi="GHEA Grapalat"/>
          <w:i w:val="0"/>
          <w:iCs/>
          <w:sz w:val="24"/>
          <w:szCs w:val="24"/>
          <w:lang w:val="ru-RU"/>
        </w:rPr>
        <w:t xml:space="preserve">» </w:t>
      </w:r>
      <w:r w:rsidRPr="009E3F6C">
        <w:rPr>
          <w:rFonts w:ascii="GHEA Grapalat" w:hAnsi="GHEA Grapalat"/>
          <w:i w:val="0"/>
          <w:iCs/>
          <w:sz w:val="24"/>
          <w:szCs w:val="24"/>
          <w:lang w:val="ru-RU"/>
        </w:rPr>
        <w:t>О</w:t>
      </w:r>
      <w:r w:rsidRPr="00464E70">
        <w:rPr>
          <w:rFonts w:ascii="GHEA Grapalat" w:hAnsi="GHEA Grapalat"/>
          <w:i w:val="0"/>
          <w:iCs/>
          <w:sz w:val="24"/>
          <w:szCs w:val="24"/>
          <w:lang w:val="ru-RU"/>
        </w:rPr>
        <w:t>НО</w:t>
      </w:r>
      <w:r w:rsidRPr="00B743AE">
        <w:rPr>
          <w:rFonts w:ascii="GHEA Grapalat" w:hAnsi="GHEA Grapalat"/>
          <w:i w:val="0"/>
          <w:sz w:val="24"/>
          <w:szCs w:val="24"/>
          <w:lang w:val="ru-RU"/>
        </w:rPr>
        <w:t>, которые сгруппированы в лоты "</w:t>
      </w:r>
      <w:r w:rsidR="001D5145">
        <w:rPr>
          <w:rFonts w:ascii="GHEA Grapalat" w:hAnsi="GHEA Grapalat"/>
          <w:i w:val="0"/>
          <w:sz w:val="24"/>
          <w:szCs w:val="24"/>
          <w:lang w:val="ru-RU"/>
        </w:rPr>
        <w:t>32</w:t>
      </w:r>
      <w:r w:rsidRPr="00B743AE">
        <w:rPr>
          <w:rFonts w:ascii="GHEA Grapalat" w:hAnsi="GHEA Grapalat"/>
          <w:i w:val="0"/>
          <w:sz w:val="24"/>
          <w:szCs w:val="24"/>
          <w:lang w:val="ru-RU"/>
        </w:rPr>
        <w:t>":</w:t>
      </w:r>
    </w:p>
    <w:tbl>
      <w:tblPr>
        <w:tblW w:w="10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2084"/>
        <w:gridCol w:w="7483"/>
      </w:tblGrid>
      <w:tr w:rsidR="00811FA4" w:rsidRPr="002130E0" w:rsidTr="00811FA4">
        <w:trPr>
          <w:jc w:val="center"/>
        </w:trPr>
        <w:tc>
          <w:tcPr>
            <w:tcW w:w="1135" w:type="dxa"/>
            <w:vAlign w:val="center"/>
          </w:tcPr>
          <w:p w:rsidR="00811FA4" w:rsidRPr="002130E0" w:rsidRDefault="00811FA4" w:rsidP="00811FA4">
            <w:pPr>
              <w:pStyle w:val="23"/>
              <w:widowControl w:val="0"/>
              <w:spacing w:after="120" w:line="240" w:lineRule="auto"/>
              <w:ind w:firstLine="0"/>
              <w:jc w:val="center"/>
              <w:rPr>
                <w:rFonts w:ascii="GHEA Grapalat" w:hAnsi="GHEA Grapalat"/>
                <w:b/>
                <w:bCs/>
                <w:i/>
                <w:iCs/>
              </w:rPr>
            </w:pPr>
            <w:r w:rsidRPr="002130E0">
              <w:rPr>
                <w:rFonts w:ascii="GHEA Grapalat" w:hAnsi="GHEA Grapalat"/>
                <w:b/>
                <w:i/>
              </w:rPr>
              <w:t>Номера лотов</w:t>
            </w:r>
          </w:p>
        </w:tc>
        <w:tc>
          <w:tcPr>
            <w:tcW w:w="2084" w:type="dxa"/>
          </w:tcPr>
          <w:p w:rsidR="00811FA4" w:rsidRPr="002130E0" w:rsidRDefault="00811FA4" w:rsidP="00811FA4">
            <w:pPr>
              <w:pStyle w:val="23"/>
              <w:widowControl w:val="0"/>
              <w:spacing w:after="120" w:line="240" w:lineRule="auto"/>
              <w:ind w:firstLine="0"/>
              <w:jc w:val="center"/>
              <w:rPr>
                <w:rFonts w:ascii="GHEA Grapalat" w:hAnsi="GHEA Grapalat"/>
                <w:b/>
                <w:i/>
              </w:rPr>
            </w:pPr>
            <w:r w:rsidRPr="007D5D63">
              <w:rPr>
                <w:rFonts w:ascii="GHEA Grapalat" w:hAnsi="GHEA Grapalat"/>
                <w:b/>
                <w:i/>
                <w:sz w:val="24"/>
                <w:szCs w:val="24"/>
              </w:rPr>
              <w:t>Цена закупки</w:t>
            </w:r>
          </w:p>
        </w:tc>
        <w:tc>
          <w:tcPr>
            <w:tcW w:w="7483" w:type="dxa"/>
            <w:vAlign w:val="center"/>
          </w:tcPr>
          <w:p w:rsidR="00811FA4" w:rsidRPr="002130E0" w:rsidRDefault="00811FA4" w:rsidP="00811FA4">
            <w:pPr>
              <w:pStyle w:val="23"/>
              <w:widowControl w:val="0"/>
              <w:spacing w:after="120" w:line="240" w:lineRule="auto"/>
              <w:ind w:firstLine="0"/>
              <w:jc w:val="center"/>
              <w:rPr>
                <w:rFonts w:ascii="GHEA Grapalat" w:hAnsi="GHEA Grapalat"/>
                <w:b/>
                <w:bCs/>
                <w:i/>
                <w:iCs/>
              </w:rPr>
            </w:pPr>
            <w:r w:rsidRPr="002130E0">
              <w:rPr>
                <w:rFonts w:ascii="GHEA Grapalat" w:hAnsi="GHEA Grapalat"/>
                <w:b/>
                <w:i/>
              </w:rPr>
              <w:t>Наименование лота</w:t>
            </w:r>
          </w:p>
        </w:tc>
      </w:tr>
      <w:tr w:rsidR="0063673D" w:rsidRPr="002130E0" w:rsidTr="005D223A">
        <w:trPr>
          <w:jc w:val="center"/>
        </w:trPr>
        <w:tc>
          <w:tcPr>
            <w:tcW w:w="1135" w:type="dxa"/>
            <w:vAlign w:val="center"/>
          </w:tcPr>
          <w:p w:rsidR="0063673D" w:rsidRDefault="001D5145" w:rsidP="0063673D">
            <w:pPr>
              <w:pStyle w:val="23"/>
              <w:spacing w:line="240" w:lineRule="auto"/>
              <w:ind w:firstLine="0"/>
              <w:jc w:val="center"/>
              <w:rPr>
                <w:rFonts w:ascii="GHEA Grapalat" w:hAnsi="GHEA Grapalat"/>
                <w:sz w:val="18"/>
                <w:szCs w:val="18"/>
              </w:rPr>
            </w:pPr>
            <w:r>
              <w:rPr>
                <w:rFonts w:ascii="GHEA Grapalat" w:hAnsi="GHEA Grapalat"/>
                <w:sz w:val="18"/>
                <w:szCs w:val="18"/>
              </w:rPr>
              <w:t>1</w:t>
            </w:r>
          </w:p>
        </w:tc>
        <w:tc>
          <w:tcPr>
            <w:tcW w:w="2084" w:type="dxa"/>
            <w:vAlign w:val="center"/>
          </w:tcPr>
          <w:p w:rsidR="0063673D" w:rsidRPr="000248EB" w:rsidRDefault="001D5145" w:rsidP="001D5145">
            <w:pPr>
              <w:rPr>
                <w:rFonts w:ascii="GHEA Grapalat" w:hAnsi="GHEA Grapalat" w:cs="Calibri"/>
                <w:b/>
                <w:color w:val="000000"/>
                <w:sz w:val="16"/>
                <w:szCs w:val="16"/>
              </w:rPr>
            </w:pPr>
            <w:r>
              <w:rPr>
                <w:rFonts w:ascii="GHEA Grapalat" w:hAnsi="GHEA Grapalat" w:cs="Calibri"/>
                <w:b/>
                <w:color w:val="000000"/>
                <w:sz w:val="16"/>
                <w:szCs w:val="16"/>
              </w:rPr>
              <w:t>138240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Леветирацетам 500 мг, таблетки, покрытые пленочной оболочкой.</w:t>
            </w:r>
          </w:p>
        </w:tc>
      </w:tr>
      <w:tr w:rsidR="0063673D" w:rsidRPr="002130E0" w:rsidTr="005D223A">
        <w:trPr>
          <w:jc w:val="center"/>
        </w:trPr>
        <w:tc>
          <w:tcPr>
            <w:tcW w:w="1135" w:type="dxa"/>
            <w:vAlign w:val="center"/>
          </w:tcPr>
          <w:p w:rsidR="0063673D" w:rsidRPr="0063673D" w:rsidRDefault="001D5145" w:rsidP="0063673D">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2</w:t>
            </w:r>
          </w:p>
        </w:tc>
        <w:tc>
          <w:tcPr>
            <w:tcW w:w="2084" w:type="dxa"/>
            <w:vAlign w:val="center"/>
          </w:tcPr>
          <w:p w:rsidR="0063673D" w:rsidRPr="00201878" w:rsidRDefault="001D5145" w:rsidP="0063673D">
            <w:pPr>
              <w:jc w:val="center"/>
              <w:rPr>
                <w:rFonts w:ascii="GHEA Grapalat" w:hAnsi="GHEA Grapalat" w:cs="Calibri"/>
                <w:b/>
                <w:color w:val="000000"/>
                <w:sz w:val="16"/>
                <w:szCs w:val="16"/>
              </w:rPr>
            </w:pPr>
            <w:r>
              <w:rPr>
                <w:rFonts w:ascii="GHEA Grapalat" w:hAnsi="GHEA Grapalat" w:cs="Calibri"/>
                <w:b/>
                <w:color w:val="000000"/>
                <w:sz w:val="16"/>
                <w:szCs w:val="16"/>
              </w:rPr>
              <w:t>34080</w:t>
            </w:r>
          </w:p>
        </w:tc>
        <w:tc>
          <w:tcPr>
            <w:tcW w:w="7483" w:type="dxa"/>
            <w:vAlign w:val="center"/>
          </w:tcPr>
          <w:p w:rsidR="0063673D" w:rsidRPr="007B1BC3" w:rsidRDefault="0063673D" w:rsidP="0063673D">
            <w:pPr>
              <w:rPr>
                <w:rFonts w:ascii="GHEA Grapalat" w:hAnsi="GHEA Grapalat" w:cs="Calibri"/>
                <w:color w:val="000000"/>
                <w:sz w:val="16"/>
                <w:szCs w:val="16"/>
                <w:lang w:val="hy-AM"/>
              </w:rPr>
            </w:pPr>
            <w:r>
              <w:rPr>
                <w:rFonts w:ascii="GHEA Grapalat" w:hAnsi="GHEA Grapalat" w:cs="Calibri"/>
                <w:color w:val="000000"/>
                <w:sz w:val="16"/>
                <w:szCs w:val="16"/>
                <w:lang w:val="hy-AM"/>
              </w:rPr>
              <w:t>Пантопразол 40 мг</w:t>
            </w:r>
          </w:p>
        </w:tc>
      </w:tr>
    </w:tbl>
    <w:p w:rsidR="00305DA7" w:rsidRDefault="00305DA7" w:rsidP="00B46D58">
      <w:pPr>
        <w:pStyle w:val="23"/>
        <w:widowControl w:val="0"/>
        <w:spacing w:after="160" w:line="240" w:lineRule="auto"/>
        <w:ind w:firstLine="567"/>
        <w:rPr>
          <w:rFonts w:ascii="GHEA Grapalat" w:hAnsi="GHEA Grapalat"/>
          <w:sz w:val="24"/>
          <w:szCs w:val="24"/>
        </w:rPr>
      </w:pPr>
    </w:p>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w:t>
      </w:r>
      <w:r w:rsidRPr="009044F1">
        <w:rPr>
          <w:rFonts w:ascii="GHEA Grapalat" w:hAnsi="GHEA Grapalat"/>
        </w:rPr>
        <w:lastRenderedPageBreak/>
        <w:t xml:space="preserve">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2A450C" w:rsidRDefault="002A450C" w:rsidP="002A450C">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Pr="00CE71AA">
        <w:rPr>
          <w:rFonts w:ascii="GHEA Grapalat" w:hAnsi="GHEA Grapalat"/>
          <w:sz w:val="24"/>
          <w:szCs w:val="24"/>
        </w:rPr>
        <w:t>в Комиссию</w:t>
      </w:r>
      <w:r w:rsidRPr="009044F1">
        <w:rPr>
          <w:rFonts w:ascii="GHEA Grapalat" w:hAnsi="GHEA Grapalat"/>
          <w:sz w:val="24"/>
          <w:szCs w:val="24"/>
        </w:rPr>
        <w:t xml:space="preserve"> не позднее, чем "</w:t>
      </w:r>
      <w:r w:rsidR="001D5145">
        <w:rPr>
          <w:rFonts w:ascii="GHEA Grapalat" w:hAnsi="GHEA Grapalat"/>
          <w:sz w:val="24"/>
          <w:szCs w:val="24"/>
        </w:rPr>
        <w:t>12</w:t>
      </w:r>
      <w:r>
        <w:rPr>
          <w:rFonts w:ascii="GHEA Grapalat" w:hAnsi="GHEA Grapalat"/>
          <w:sz w:val="24"/>
          <w:szCs w:val="24"/>
        </w:rPr>
        <w:t>:</w:t>
      </w:r>
      <w:r w:rsidR="00EF02C7">
        <w:rPr>
          <w:rFonts w:ascii="GHEA Grapalat" w:hAnsi="GHEA Grapalat"/>
          <w:sz w:val="24"/>
          <w:szCs w:val="24"/>
        </w:rPr>
        <w:t>3</w:t>
      </w:r>
      <w:r>
        <w:rPr>
          <w:rFonts w:ascii="GHEA Grapalat" w:hAnsi="GHEA Grapalat"/>
          <w:sz w:val="24"/>
          <w:szCs w:val="24"/>
        </w:rPr>
        <w:t>0</w:t>
      </w:r>
      <w:r w:rsidRPr="009044F1">
        <w:rPr>
          <w:rFonts w:ascii="GHEA Grapalat" w:hAnsi="GHEA Grapalat"/>
          <w:sz w:val="24"/>
          <w:szCs w:val="24"/>
        </w:rPr>
        <w:t>" часов "</w:t>
      </w:r>
      <w:r>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Pr>
          <w:rFonts w:ascii="GHEA Grapalat" w:hAnsi="GHEA Grapalat"/>
          <w:sz w:val="24"/>
          <w:szCs w:val="24"/>
        </w:rPr>
        <w:t xml:space="preserve">бюллетене </w:t>
      </w:r>
      <w:r w:rsidRPr="009044F1">
        <w:rPr>
          <w:rFonts w:ascii="GHEA Grapalat" w:hAnsi="GHEA Grapalat"/>
          <w:sz w:val="24"/>
          <w:szCs w:val="24"/>
        </w:rPr>
        <w:t xml:space="preserve">объявления и приглашения на </w:t>
      </w:r>
      <w:r w:rsidRPr="009044F1">
        <w:rPr>
          <w:rFonts w:ascii="GHEA Grapalat" w:hAnsi="GHEA Grapalat"/>
          <w:sz w:val="24"/>
          <w:szCs w:val="24"/>
        </w:rPr>
        <w:lastRenderedPageBreak/>
        <w:t>настоящую процедуру.</w:t>
      </w:r>
      <w:r>
        <w:rPr>
          <w:rFonts w:ascii="GHEA Grapalat" w:hAnsi="GHEA Grapalat"/>
          <w:sz w:val="24"/>
          <w:szCs w:val="24"/>
        </w:rPr>
        <w:t xml:space="preserve"> </w:t>
      </w:r>
    </w:p>
    <w:p w:rsidR="002A450C" w:rsidRDefault="002A450C" w:rsidP="002A450C">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Pr="0041151A">
        <w:rPr>
          <w:rFonts w:ascii="GHEA Grapalat" w:hAnsi="GHEA Grapalat"/>
          <w:i/>
          <w:iCs/>
          <w:sz w:val="24"/>
          <w:szCs w:val="24"/>
        </w:rPr>
        <w:t xml:space="preserve"> </w:t>
      </w:r>
      <w:r w:rsidRPr="005829FC">
        <w:rPr>
          <w:rFonts w:ascii="GHEA Grapalat" w:hAnsi="GHEA Grapalat"/>
          <w:i/>
          <w:iCs/>
          <w:sz w:val="24"/>
          <w:szCs w:val="24"/>
        </w:rPr>
        <w:t xml:space="preserve">Араратской области РА, </w:t>
      </w:r>
      <w:r w:rsidRPr="00464E70">
        <w:rPr>
          <w:rFonts w:ascii="GHEA Grapalat" w:hAnsi="GHEA Grapalat"/>
          <w:i/>
          <w:iCs/>
          <w:sz w:val="24"/>
          <w:szCs w:val="24"/>
        </w:rPr>
        <w:t>с.А</w:t>
      </w:r>
      <w:r w:rsidRPr="009E3F6C">
        <w:rPr>
          <w:rFonts w:ascii="GHEA Grapalat" w:hAnsi="GHEA Grapalat"/>
          <w:i/>
          <w:iCs/>
          <w:sz w:val="24"/>
          <w:szCs w:val="24"/>
        </w:rPr>
        <w:t>ралез</w:t>
      </w:r>
      <w:r w:rsidRPr="00464E70">
        <w:rPr>
          <w:rFonts w:ascii="GHEA Grapalat" w:hAnsi="GHEA Grapalat"/>
          <w:i/>
          <w:iCs/>
          <w:sz w:val="24"/>
          <w:szCs w:val="24"/>
        </w:rPr>
        <w:t xml:space="preserve">, </w:t>
      </w:r>
      <w:r w:rsidRPr="009E3F6C">
        <w:rPr>
          <w:rFonts w:ascii="GHEA Grapalat" w:hAnsi="GHEA Grapalat"/>
          <w:i/>
          <w:iCs/>
          <w:sz w:val="24"/>
          <w:szCs w:val="24"/>
        </w:rPr>
        <w:t>Е.Чаренца 10</w:t>
      </w:r>
      <w:r>
        <w:rPr>
          <w:rFonts w:ascii="GHEA Grapalat" w:hAnsi="GHEA Grapalat"/>
          <w:i/>
          <w:iCs/>
          <w:sz w:val="24"/>
          <w:szCs w:val="24"/>
        </w:rPr>
        <w:t xml:space="preserve"> </w:t>
      </w:r>
      <w:r>
        <w:rPr>
          <w:rFonts w:ascii="GHEA Grapalat" w:hAnsi="GHEA Grapalat"/>
          <w:sz w:val="24"/>
          <w:szCs w:val="24"/>
        </w:rPr>
        <w:t>не позднее, чем "</w:t>
      </w:r>
      <w:r w:rsidRPr="009F5AAE">
        <w:rPr>
          <w:rFonts w:ascii="GHEA Grapalat" w:hAnsi="GHEA Grapalat"/>
          <w:sz w:val="24"/>
          <w:szCs w:val="24"/>
        </w:rPr>
        <w:t>1</w:t>
      </w:r>
      <w:r w:rsidR="00EF02C7">
        <w:rPr>
          <w:rFonts w:ascii="GHEA Grapalat" w:hAnsi="GHEA Grapalat"/>
          <w:sz w:val="24"/>
          <w:szCs w:val="24"/>
        </w:rPr>
        <w:t>6</w:t>
      </w:r>
      <w:r>
        <w:rPr>
          <w:rFonts w:ascii="GHEA Grapalat" w:hAnsi="GHEA Grapalat"/>
          <w:sz w:val="24"/>
          <w:szCs w:val="24"/>
        </w:rPr>
        <w:t>:</w:t>
      </w:r>
      <w:r w:rsidR="00EF02C7">
        <w:rPr>
          <w:rFonts w:ascii="GHEA Grapalat" w:hAnsi="GHEA Grapalat"/>
          <w:sz w:val="24"/>
          <w:szCs w:val="24"/>
        </w:rPr>
        <w:t>3</w:t>
      </w:r>
      <w:r>
        <w:rPr>
          <w:rFonts w:ascii="GHEA Grapalat" w:hAnsi="GHEA Grapalat"/>
          <w:sz w:val="24"/>
          <w:szCs w:val="24"/>
        </w:rPr>
        <w:t>0" часов "</w:t>
      </w:r>
      <w:r>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 xml:space="preserve">наименование производителя, (далее — </w:t>
      </w:r>
      <w:r w:rsidR="005F25EF" w:rsidRPr="007930E2">
        <w:rPr>
          <w:rFonts w:ascii="GHEA Grapalat" w:hAnsi="GHEA Grapalat"/>
          <w:sz w:val="24"/>
          <w:szCs w:val="24"/>
        </w:rPr>
        <w:lastRenderedPageBreak/>
        <w:t>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2"/>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w:t>
      </w:r>
      <w:r w:rsidRPr="009044F1">
        <w:rPr>
          <w:rFonts w:ascii="GHEA Grapalat" w:hAnsi="GHEA Grapalat"/>
          <w:sz w:val="24"/>
          <w:szCs w:val="24"/>
        </w:rPr>
        <w:lastRenderedPageBreak/>
        <w:t>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50F5C">
        <w:rPr>
          <w:rFonts w:ascii="GHEA Grapalat" w:hAnsi="GHEA Grapalat"/>
          <w:sz w:val="24"/>
          <w:szCs w:val="24"/>
          <w:lang w:val="hy-AM"/>
        </w:rPr>
        <w:t>7</w:t>
      </w:r>
      <w:r w:rsidRPr="009044F1">
        <w:rPr>
          <w:rFonts w:ascii="GHEA Grapalat" w:hAnsi="GHEA Grapalat"/>
          <w:sz w:val="24"/>
          <w:szCs w:val="24"/>
        </w:rPr>
        <w:t>"-ый день в "</w:t>
      </w:r>
      <w:r w:rsidR="009F5AAE" w:rsidRPr="009F5AAE">
        <w:rPr>
          <w:rFonts w:ascii="GHEA Grapalat" w:hAnsi="GHEA Grapalat"/>
          <w:sz w:val="24"/>
          <w:szCs w:val="24"/>
        </w:rPr>
        <w:t>1</w:t>
      </w:r>
      <w:r w:rsidR="001D5145">
        <w:rPr>
          <w:rFonts w:ascii="GHEA Grapalat" w:hAnsi="GHEA Grapalat"/>
          <w:sz w:val="24"/>
          <w:szCs w:val="24"/>
        </w:rPr>
        <w:t>2</w:t>
      </w:r>
      <w:r w:rsidR="0041151A">
        <w:rPr>
          <w:rFonts w:ascii="GHEA Grapalat" w:hAnsi="GHEA Grapalat"/>
          <w:sz w:val="24"/>
          <w:szCs w:val="24"/>
        </w:rPr>
        <w:t>:</w:t>
      </w:r>
      <w:r w:rsidR="00EF02C7">
        <w:rPr>
          <w:rFonts w:ascii="GHEA Grapalat" w:hAnsi="GHEA Grapalat"/>
          <w:sz w:val="24"/>
          <w:szCs w:val="24"/>
        </w:rPr>
        <w:t>3</w:t>
      </w:r>
      <w:r w:rsidR="0041151A">
        <w:rPr>
          <w:rFonts w:ascii="GHEA Grapalat" w:hAnsi="GHEA Grapalat"/>
          <w:sz w:val="24"/>
          <w:szCs w:val="24"/>
        </w:rPr>
        <w:t>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lastRenderedPageBreak/>
        <w:t>5.2. части 1 настоящего приглашения</w:t>
      </w:r>
      <w:r w:rsidR="00352B29" w:rsidRPr="00352B29">
        <w:rPr>
          <w:rFonts w:ascii="GHEA Grapalat" w:hAnsi="GHEA Grapalat"/>
          <w:sz w:val="24"/>
          <w:szCs w:val="24"/>
        </w:rPr>
        <w:t>.</w:t>
      </w:r>
    </w:p>
    <w:p w:rsidR="0041151A" w:rsidRPr="00116463" w:rsidRDefault="00FD2748" w:rsidP="0041151A">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1151A" w:rsidRPr="009044F1">
        <w:rPr>
          <w:rFonts w:ascii="GHEA Grapalat" w:hAnsi="GHEA Grapalat"/>
          <w:i w:val="0"/>
          <w:sz w:val="24"/>
          <w:szCs w:val="24"/>
        </w:rPr>
        <w:t xml:space="preserve">по курсу </w:t>
      </w:r>
      <w:r w:rsidR="0041151A" w:rsidRPr="00116463">
        <w:rPr>
          <w:rFonts w:ascii="GHEA Grapalat" w:hAnsi="GHEA Grapalat"/>
          <w:i w:val="0"/>
          <w:color w:val="222222"/>
          <w:sz w:val="24"/>
          <w:szCs w:val="24"/>
        </w:rPr>
        <w:t>установленному Центральным банком на дату подачи заявления</w:t>
      </w:r>
      <w:r w:rsidR="0041151A" w:rsidRPr="00116463">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w:t>
      </w:r>
      <w:r w:rsidRPr="009044F1">
        <w:rPr>
          <w:rFonts w:ascii="GHEA Grapalat" w:hAnsi="GHEA Grapalat"/>
        </w:rPr>
        <w:lastRenderedPageBreak/>
        <w:t>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w:t>
      </w:r>
      <w:r w:rsidR="00A74478" w:rsidRPr="00A74478">
        <w:rPr>
          <w:rFonts w:ascii="GHEA Grapalat" w:hAnsi="GHEA Grapalat"/>
          <w:sz w:val="24"/>
          <w:szCs w:val="24"/>
        </w:rPr>
        <w:lastRenderedPageBreak/>
        <w:t>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3"/>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договора содержит краткую информацию об оценке заявок,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41151A">
        <w:rPr>
          <w:rFonts w:ascii="GHEA Grapalat" w:hAnsi="GHEA Grapalat"/>
          <w:sz w:val="24"/>
          <w:szCs w:val="24"/>
        </w:rPr>
        <w:t xml:space="preserve">5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w:t>
      </w:r>
      <w:r w:rsidRPr="009044F1">
        <w:rPr>
          <w:rFonts w:ascii="GHEA Grapalat" w:hAnsi="GHEA Grapalat"/>
        </w:rPr>
        <w:lastRenderedPageBreak/>
        <w:t>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w:t>
      </w:r>
      <w:r w:rsidR="001647D2" w:rsidRPr="0041151A">
        <w:rPr>
          <w:rFonts w:ascii="GHEA Grapalat" w:hAnsi="GHEA Grapalat"/>
        </w:rPr>
        <w:t xml:space="preserve">представляется </w:t>
      </w:r>
      <w:r w:rsidR="0041151A" w:rsidRPr="0041151A">
        <w:rPr>
          <w:rFonts w:ascii="GHEA Grapalat" w:hAnsi="GHEA Grapalat"/>
        </w:rPr>
        <w:t>в одностороннем порядке утвержденного заявления в виде неустойки (приложение 4.</w:t>
      </w:r>
      <w:r w:rsidR="00450F5C">
        <w:rPr>
          <w:rFonts w:ascii="GHEA Grapalat" w:hAnsi="GHEA Grapalat"/>
          <w:lang w:val="hy-AM"/>
        </w:rPr>
        <w:t>2</w:t>
      </w:r>
      <w:r w:rsidR="0041151A" w:rsidRPr="0041151A">
        <w:rPr>
          <w:rFonts w:ascii="GHEA Grapalat" w:hAnsi="GHEA Grapalat"/>
        </w:rPr>
        <w:t>) или наличных денег</w:t>
      </w:r>
      <w:r w:rsidR="0041151A" w:rsidRPr="0041151A">
        <w:rPr>
          <w:rFonts w:ascii="GHEA Grapalat" w:hAnsi="GHEA Grapalat" w:cs="Sylfaen"/>
        </w:rPr>
        <w:t>”</w:t>
      </w:r>
      <w:r w:rsidR="001647D2" w:rsidRPr="0041151A">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450F5C">
        <w:rPr>
          <w:rFonts w:ascii="GHEA Grapalat" w:hAnsi="GHEA Grapalat"/>
        </w:rPr>
        <w:t>2</w:t>
      </w:r>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41151A" w:rsidRPr="0041151A" w:rsidRDefault="0041151A" w:rsidP="0041151A">
      <w:pPr>
        <w:pStyle w:val="af2"/>
        <w:jc w:val="both"/>
        <w:rPr>
          <w:rFonts w:ascii="GHEA Grapalat" w:hAnsi="GHEA Grapalat"/>
          <w:sz w:val="24"/>
          <w:szCs w:val="24"/>
        </w:rPr>
      </w:pPr>
      <w:r>
        <w:rPr>
          <w:rFonts w:ascii="GHEA Grapalat" w:hAnsi="GHEA Grapalat"/>
          <w:sz w:val="24"/>
          <w:szCs w:val="24"/>
        </w:rPr>
        <w:t xml:space="preserve">       </w:t>
      </w:r>
      <w:r w:rsidR="00030D40" w:rsidRPr="0041151A">
        <w:rPr>
          <w:rFonts w:ascii="GHEA Grapalat" w:hAnsi="GHEA Grapalat"/>
          <w:sz w:val="24"/>
          <w:szCs w:val="24"/>
        </w:rPr>
        <w:t>10.</w:t>
      </w:r>
      <w:r w:rsidR="001723D6" w:rsidRPr="0041151A">
        <w:rPr>
          <w:rFonts w:ascii="GHEA Grapalat" w:hAnsi="GHEA Grapalat"/>
          <w:sz w:val="24"/>
          <w:szCs w:val="24"/>
        </w:rPr>
        <w:t>3</w:t>
      </w:r>
      <w:r w:rsidR="00DC30CC" w:rsidRPr="0041151A">
        <w:rPr>
          <w:rFonts w:ascii="GHEA Grapalat" w:hAnsi="GHEA Grapalat"/>
          <w:sz w:val="24"/>
          <w:szCs w:val="24"/>
        </w:rPr>
        <w:t>.</w:t>
      </w:r>
      <w:r w:rsidR="00DC30CC" w:rsidRPr="0041151A">
        <w:rPr>
          <w:rFonts w:ascii="GHEA Grapalat" w:hAnsi="GHEA Grapalat"/>
          <w:sz w:val="24"/>
          <w:szCs w:val="24"/>
        </w:rPr>
        <w:tab/>
      </w:r>
      <w:r w:rsidR="00030D40" w:rsidRPr="0041151A">
        <w:rPr>
          <w:rFonts w:ascii="GHEA Grapalat" w:hAnsi="GHEA Grapalat"/>
          <w:sz w:val="24"/>
          <w:szCs w:val="24"/>
        </w:rPr>
        <w:t xml:space="preserve">Размер обеспечения договора составляет 10 процентов от цены договора. </w:t>
      </w:r>
      <w:r w:rsidR="001723D6" w:rsidRPr="0041151A">
        <w:rPr>
          <w:rFonts w:ascii="GHEA Grapalat" w:hAnsi="GHEA Grapalat"/>
          <w:sz w:val="24"/>
          <w:szCs w:val="24"/>
        </w:rPr>
        <w:t xml:space="preserve">Обеспечение </w:t>
      </w:r>
      <w:r w:rsidR="00896AAF" w:rsidRPr="0041151A">
        <w:rPr>
          <w:rFonts w:ascii="GHEA Grapalat" w:hAnsi="GHEA Grapalat"/>
          <w:sz w:val="24"/>
          <w:szCs w:val="24"/>
        </w:rPr>
        <w:t>договора</w:t>
      </w:r>
      <w:r w:rsidR="001723D6" w:rsidRPr="0041151A">
        <w:rPr>
          <w:rFonts w:ascii="GHEA Grapalat" w:hAnsi="GHEA Grapalat"/>
          <w:sz w:val="24"/>
          <w:szCs w:val="24"/>
        </w:rPr>
        <w:t xml:space="preserve"> представляется </w:t>
      </w:r>
      <w:r w:rsidRPr="0041151A">
        <w:rPr>
          <w:rFonts w:ascii="GHEA Grapalat" w:hAnsi="GHEA Grapalat"/>
          <w:sz w:val="24"/>
          <w:szCs w:val="24"/>
        </w:rPr>
        <w:t>в одностороннем порядке утвержденного заявления-в виде неустойки (приложение 5.1) или наличных денег</w:t>
      </w:r>
      <w:r w:rsidRPr="0041151A">
        <w:rPr>
          <w:rFonts w:ascii="GHEA Grapalat" w:hAnsi="GHEA Grapalat" w:cs="Sylfaen"/>
          <w:sz w:val="24"/>
          <w:szCs w:val="24"/>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0F5C">
        <w:rPr>
          <w:rFonts w:ascii="GHEA Grapalat" w:hAnsi="GHEA Grapalat"/>
          <w:lang w:val="hy-AM"/>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w:t>
      </w:r>
      <w:r w:rsidRPr="009044F1">
        <w:rPr>
          <w:rFonts w:ascii="GHEA Grapalat" w:hAnsi="GHEA Grapalat"/>
        </w:rPr>
        <w:lastRenderedPageBreak/>
        <w:t xml:space="preserve">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4"/>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E23155" w:rsidP="0041151A">
      <w:pPr>
        <w:jc w:val="center"/>
        <w:rPr>
          <w:rFonts w:ascii="GHEA Grapalat" w:hAnsi="GHEA Grapalat"/>
          <w:b/>
        </w:rPr>
      </w:pPr>
      <w:r>
        <w:rPr>
          <w:rFonts w:ascii="GHEA Grapalat" w:hAnsi="GHEA Grapalat"/>
          <w:b/>
        </w:rPr>
        <w:br w:type="page"/>
      </w:r>
      <w:r w:rsidR="0041151A">
        <w:rPr>
          <w:rFonts w:ascii="GHEA Grapalat" w:hAnsi="GHEA Grapalat"/>
          <w:b/>
        </w:rPr>
        <w:lastRenderedPageBreak/>
        <w:t>1</w:t>
      </w:r>
      <w:r w:rsidR="008D5016" w:rsidRPr="009044F1">
        <w:rPr>
          <w:rFonts w:ascii="GHEA Grapalat" w:hAnsi="GHEA Grapalat"/>
          <w:b/>
        </w:rPr>
        <w:t xml:space="preserve">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008D5016"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008D5016" w:rsidRPr="009044F1">
        <w:rPr>
          <w:rFonts w:ascii="GHEA Grapalat" w:hAnsi="GHEA Grapalat"/>
          <w:b/>
        </w:rPr>
        <w:t>С</w:t>
      </w:r>
      <w:r w:rsidR="00025A85">
        <w:rPr>
          <w:rFonts w:ascii="Courier New" w:hAnsi="Courier New" w:cs="Courier New"/>
          <w:b/>
          <w:lang w:val="en-US"/>
        </w:rPr>
        <w:t> </w:t>
      </w:r>
      <w:r w:rsidR="008D5016"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w:t>
      </w:r>
      <w:r w:rsidR="00A677CD">
        <w:rPr>
          <w:rFonts w:ascii="GHEA Grapalat" w:hAnsi="GHEA Grapalat" w:cs="Sylfaen"/>
        </w:rPr>
        <w:lastRenderedPageBreak/>
        <w:t>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5"/>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w:t>
      </w:r>
      <w:r w:rsidR="00831656">
        <w:rPr>
          <w:rFonts w:ascii="GHEA Grapalat" w:hAnsi="GHEA Grapalat"/>
        </w:rPr>
        <w:t>2</w:t>
      </w:r>
      <w:r w:rsidRPr="002658C9">
        <w:rPr>
          <w:rFonts w:ascii="GHEA Grapalat" w:hAnsi="GHEA Grapalat"/>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5829FC" w:rsidRDefault="00654E19" w:rsidP="00B46D58">
      <w:pPr>
        <w:pStyle w:val="norm"/>
        <w:widowControl w:val="0"/>
        <w:spacing w:after="160" w:line="240" w:lineRule="auto"/>
        <w:ind w:firstLine="284"/>
        <w:jc w:val="right"/>
        <w:rPr>
          <w:rFonts w:ascii="GHEA Grapalat" w:hAnsi="GHEA Grapalat"/>
          <w:b/>
          <w:sz w:val="24"/>
          <w:szCs w:val="24"/>
        </w:rPr>
      </w:pPr>
    </w:p>
    <w:p w:rsidR="00654E19" w:rsidRPr="005829FC" w:rsidRDefault="00654E19" w:rsidP="00B46D58">
      <w:pPr>
        <w:pStyle w:val="norm"/>
        <w:widowControl w:val="0"/>
        <w:spacing w:after="160" w:line="240" w:lineRule="auto"/>
        <w:ind w:firstLine="284"/>
        <w:jc w:val="right"/>
        <w:rPr>
          <w:rFonts w:ascii="GHEA Grapalat" w:hAnsi="GHEA Grapalat"/>
          <w:b/>
          <w:sz w:val="24"/>
          <w:szCs w:val="24"/>
        </w:rPr>
      </w:pPr>
    </w:p>
    <w:p w:rsidR="00654E19" w:rsidRPr="005829FC"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831656" w:rsidRDefault="00831656" w:rsidP="00B46D58">
      <w:pPr>
        <w:pStyle w:val="norm"/>
        <w:widowControl w:val="0"/>
        <w:spacing w:after="160" w:line="240" w:lineRule="auto"/>
        <w:ind w:firstLine="284"/>
        <w:jc w:val="right"/>
        <w:rPr>
          <w:rFonts w:ascii="GHEA Grapalat" w:hAnsi="GHEA Grapalat"/>
          <w:b/>
          <w:sz w:val="24"/>
          <w:szCs w:val="24"/>
        </w:rPr>
      </w:pPr>
    </w:p>
    <w:p w:rsidR="00831656" w:rsidRDefault="00831656" w:rsidP="00B46D58">
      <w:pPr>
        <w:pStyle w:val="norm"/>
        <w:widowControl w:val="0"/>
        <w:spacing w:after="160" w:line="240" w:lineRule="auto"/>
        <w:ind w:firstLine="284"/>
        <w:jc w:val="right"/>
        <w:rPr>
          <w:rFonts w:ascii="GHEA Grapalat" w:hAnsi="GHEA Grapalat"/>
          <w:b/>
          <w:sz w:val="24"/>
          <w:szCs w:val="24"/>
        </w:rPr>
      </w:pPr>
    </w:p>
    <w:p w:rsidR="00831656" w:rsidRPr="005829FC" w:rsidRDefault="00831656"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31656">
        <w:rPr>
          <w:rFonts w:ascii="GHEA Grapalat" w:hAnsi="GHEA Grapalat"/>
        </w:rPr>
        <w:t>"</w:t>
      </w:r>
      <w:r w:rsidR="00B22E2D" w:rsidRPr="00B22E2D">
        <w:rPr>
          <w:rFonts w:ascii="GHEA Grapalat" w:hAnsi="GHEA Grapalat"/>
          <w:i/>
          <w:sz w:val="22"/>
          <w:szCs w:val="22"/>
        </w:rPr>
        <w:t xml:space="preserve"> </w:t>
      </w:r>
      <w:r w:rsidR="001D5145">
        <w:rPr>
          <w:rFonts w:ascii="GHEA Grapalat" w:hAnsi="GHEA Grapalat"/>
          <w:b/>
          <w:sz w:val="22"/>
          <w:szCs w:val="22"/>
        </w:rPr>
        <w:t xml:space="preserve">АБА-ГААПДзБ-25/02       </w:t>
      </w:r>
      <w:r w:rsidR="00831656" w:rsidRPr="00831656">
        <w:rPr>
          <w:rFonts w:ascii="GHEA Grapalat" w:hAnsi="GHEA Grapalat"/>
          <w:b/>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05DA7" w:rsidRPr="00374F4A" w:rsidRDefault="00374F4A" w:rsidP="00305DA7">
      <w:pPr>
        <w:pStyle w:val="31"/>
        <w:widowControl w:val="0"/>
        <w:spacing w:after="160" w:line="240" w:lineRule="auto"/>
        <w:jc w:val="right"/>
        <w:rPr>
          <w:rFonts w:ascii="GHEA Grapalat" w:hAnsi="GHEA Grapalat" w:cs="Arial"/>
          <w:b/>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05DA7">
        <w:rPr>
          <w:rFonts w:ascii="GHEA Grapalat" w:hAnsi="GHEA Grapalat"/>
        </w:rPr>
        <w:t>"</w:t>
      </w:r>
      <w:r w:rsidR="001D5145">
        <w:rPr>
          <w:rFonts w:ascii="GHEA Grapalat" w:hAnsi="GHEA Grapalat"/>
          <w:b/>
          <w:sz w:val="22"/>
          <w:szCs w:val="22"/>
        </w:rPr>
        <w:t xml:space="preserve">АБА-ГААПДзБ-25/02       </w:t>
      </w:r>
      <w:r w:rsidR="00305DA7" w:rsidRPr="00831656">
        <w:rPr>
          <w:rFonts w:ascii="GHEA Grapalat" w:hAnsi="GHEA Grapalat"/>
          <w:b/>
        </w:rPr>
        <w:t>"</w:t>
      </w:r>
    </w:p>
    <w:p w:rsidR="00374F4A" w:rsidRPr="00BD0FD1" w:rsidRDefault="00374F4A" w:rsidP="00305DA7">
      <w:pPr>
        <w:pStyle w:val="31"/>
        <w:widowControl w:val="0"/>
        <w:spacing w:after="160" w:line="240" w:lineRule="auto"/>
        <w:jc w:val="right"/>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305DA7" w:rsidRPr="00305DA7" w:rsidRDefault="006B3E56" w:rsidP="00305DA7">
      <w:pPr>
        <w:pStyle w:val="31"/>
        <w:widowControl w:val="0"/>
        <w:spacing w:after="160" w:line="240" w:lineRule="auto"/>
        <w:jc w:val="right"/>
        <w:rPr>
          <w:rFonts w:ascii="GHEA Grapalat" w:hAnsi="GHEA Grapalat" w:cs="Arial"/>
          <w:b/>
          <w:sz w:val="24"/>
          <w:szCs w:val="24"/>
        </w:rPr>
      </w:pPr>
      <w:r w:rsidRPr="00305DA7">
        <w:rPr>
          <w:rFonts w:ascii="GHEA Grapalat" w:hAnsi="GHEA Grapalat"/>
          <w:sz w:val="24"/>
          <w:szCs w:val="24"/>
        </w:rPr>
        <w:t>удовлетворяет</w:t>
      </w:r>
      <w:r w:rsidRPr="00305DA7">
        <w:rPr>
          <w:rFonts w:ascii="GHEA Grapalat" w:hAnsi="GHEA Grapalat"/>
          <w:spacing w:val="-4"/>
          <w:sz w:val="24"/>
          <w:szCs w:val="24"/>
        </w:rPr>
        <w:t xml:space="preserve"> требованиям к праву участия установленным приглашением на </w:t>
      </w:r>
      <w:r w:rsidR="00B225D5" w:rsidRPr="00305DA7">
        <w:rPr>
          <w:rFonts w:ascii="GHEA Grapalat" w:hAnsi="GHEA Grapalat"/>
          <w:sz w:val="24"/>
          <w:szCs w:val="24"/>
        </w:rPr>
        <w:t>открытый конкурс</w:t>
      </w:r>
      <w:r w:rsidRPr="00305DA7">
        <w:rPr>
          <w:rFonts w:ascii="GHEA Grapalat" w:hAnsi="GHEA Grapalat"/>
          <w:sz w:val="24"/>
          <w:szCs w:val="24"/>
        </w:rPr>
        <w:t xml:space="preserve"> под кодом </w:t>
      </w:r>
      <w:r w:rsidR="00305DA7" w:rsidRPr="00305DA7">
        <w:rPr>
          <w:rFonts w:ascii="GHEA Grapalat" w:hAnsi="GHEA Grapalat"/>
          <w:sz w:val="24"/>
          <w:szCs w:val="24"/>
        </w:rPr>
        <w:t>"</w:t>
      </w:r>
      <w:r w:rsidR="00B22E2D" w:rsidRPr="00B22E2D">
        <w:rPr>
          <w:rFonts w:ascii="GHEA Grapalat" w:hAnsi="GHEA Grapalat"/>
          <w:b/>
          <w:sz w:val="22"/>
          <w:szCs w:val="22"/>
        </w:rPr>
        <w:t xml:space="preserve"> </w:t>
      </w:r>
      <w:r w:rsidR="001D5145">
        <w:rPr>
          <w:rFonts w:ascii="GHEA Grapalat" w:hAnsi="GHEA Grapalat"/>
          <w:b/>
          <w:sz w:val="22"/>
          <w:szCs w:val="22"/>
        </w:rPr>
        <w:t xml:space="preserve">АБА-ГААПДзБ-25/02       </w:t>
      </w:r>
      <w:r w:rsidR="00305DA7" w:rsidRPr="00305DA7">
        <w:rPr>
          <w:rFonts w:ascii="GHEA Grapalat" w:hAnsi="GHEA Grapalat"/>
          <w:b/>
          <w:sz w:val="24"/>
          <w:szCs w:val="24"/>
        </w:rPr>
        <w:t>"</w:t>
      </w:r>
    </w:p>
    <w:p w:rsidR="00831656" w:rsidRPr="00831656" w:rsidRDefault="00831656" w:rsidP="00831656">
      <w:pPr>
        <w:pStyle w:val="31"/>
        <w:widowControl w:val="0"/>
        <w:spacing w:after="160" w:line="240" w:lineRule="auto"/>
        <w:jc w:val="right"/>
        <w:rPr>
          <w:rFonts w:ascii="GHEA Grapalat" w:hAnsi="GHEA Grapalat" w:cs="Arial"/>
          <w:b/>
          <w:sz w:val="22"/>
          <w:szCs w:val="22"/>
        </w:rPr>
      </w:pPr>
    </w:p>
    <w:p w:rsidR="006B3E56" w:rsidRDefault="00A90FCD" w:rsidP="00B46D58">
      <w:pPr>
        <w:pStyle w:val="aff"/>
        <w:widowControl w:val="0"/>
        <w:numPr>
          <w:ilvl w:val="0"/>
          <w:numId w:val="21"/>
        </w:numPr>
        <w:spacing w:after="160"/>
        <w:jc w:val="both"/>
        <w:rPr>
          <w:rFonts w:ascii="GHEA Grapalat" w:hAnsi="GHEA Grapalat" w:cs="Arial"/>
        </w:rPr>
      </w:pPr>
      <w:r>
        <w:rPr>
          <w:rFonts w:ascii="GHEA Grapalat" w:hAnsi="GHEA Grapalat"/>
        </w:rPr>
        <w:t xml:space="preserve">и обязуется в случае признания </w:t>
      </w:r>
      <w:r w:rsidR="00BF09F8">
        <w:rPr>
          <w:rFonts w:ascii="GHEA Grapalat" w:hAnsi="GHEA Grapalat"/>
        </w:rPr>
        <w:t>отобранным</w:t>
      </w:r>
      <w:r>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305DA7" w:rsidRPr="00374F4A" w:rsidRDefault="006B3E56" w:rsidP="00305DA7">
      <w:pPr>
        <w:pStyle w:val="31"/>
        <w:widowControl w:val="0"/>
        <w:spacing w:after="160" w:line="240" w:lineRule="auto"/>
        <w:jc w:val="right"/>
        <w:rPr>
          <w:rFonts w:ascii="GHEA Grapalat" w:hAnsi="GHEA Grapalat" w:cs="Arial"/>
          <w:b/>
          <w:sz w:val="24"/>
          <w:szCs w:val="24"/>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305DA7">
        <w:rPr>
          <w:rFonts w:ascii="GHEA Grapalat" w:hAnsi="GHEA Grapalat"/>
        </w:rPr>
        <w:t>"</w:t>
      </w:r>
      <w:r w:rsidR="00B22E2D" w:rsidRPr="00B22E2D">
        <w:rPr>
          <w:rFonts w:ascii="GHEA Grapalat" w:hAnsi="GHEA Grapalat"/>
          <w:b/>
          <w:sz w:val="22"/>
          <w:szCs w:val="22"/>
        </w:rPr>
        <w:t xml:space="preserve"> </w:t>
      </w:r>
      <w:r w:rsidR="001D5145">
        <w:rPr>
          <w:rFonts w:ascii="GHEA Grapalat" w:hAnsi="GHEA Grapalat"/>
          <w:b/>
          <w:sz w:val="22"/>
          <w:szCs w:val="22"/>
        </w:rPr>
        <w:t xml:space="preserve">АБА-ГААПДзБ-25/02       </w:t>
      </w:r>
      <w:r w:rsidR="00305DA7" w:rsidRPr="00831656">
        <w:rPr>
          <w:rFonts w:ascii="GHEA Grapalat" w:hAnsi="GHEA Grapalat"/>
          <w:b/>
        </w:rPr>
        <w:t>"</w:t>
      </w:r>
    </w:p>
    <w:p w:rsidR="00831656" w:rsidRPr="00831656" w:rsidRDefault="00831656" w:rsidP="00831656">
      <w:pPr>
        <w:pStyle w:val="31"/>
        <w:widowControl w:val="0"/>
        <w:spacing w:after="160" w:line="240" w:lineRule="auto"/>
        <w:jc w:val="right"/>
        <w:rPr>
          <w:rFonts w:ascii="GHEA Grapalat" w:hAnsi="GHEA Grapalat" w:cs="Arial"/>
          <w:b/>
          <w:sz w:val="22"/>
          <w:szCs w:val="22"/>
        </w:rPr>
      </w:pP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6"/>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122BC7" w:rsidRDefault="00122BC7" w:rsidP="003224A6">
      <w:pPr>
        <w:rPr>
          <w:rFonts w:ascii="GHEA Grapalat" w:hAnsi="GHEA Grapalat"/>
        </w:rPr>
      </w:pPr>
    </w:p>
    <w:p w:rsidR="00122BC7" w:rsidRDefault="00122BC7" w:rsidP="003224A6">
      <w:pPr>
        <w:rPr>
          <w:rFonts w:ascii="GHEA Grapalat" w:hAnsi="GHEA Grapalat"/>
        </w:rPr>
      </w:pPr>
    </w:p>
    <w:p w:rsidR="00993891" w:rsidRDefault="00F36AD3" w:rsidP="003224A6">
      <w:pPr>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3224A6">
        <w:rPr>
          <w:rFonts w:ascii="GHEA Grapalat" w:hAnsi="GHEA Grapalat"/>
          <w:b/>
          <w:i w:val="0"/>
          <w:sz w:val="24"/>
          <w:szCs w:val="24"/>
        </w:rPr>
        <w:t>.</w:t>
      </w:r>
      <w:r w:rsidRPr="009044F1">
        <w:rPr>
          <w:rFonts w:ascii="GHEA Grapalat" w:hAnsi="GHEA Grapalat"/>
          <w:b/>
          <w:i w:val="0"/>
          <w:sz w:val="24"/>
          <w:szCs w:val="24"/>
        </w:rPr>
        <w:t>1</w:t>
      </w:r>
    </w:p>
    <w:p w:rsidR="00305DA7" w:rsidRPr="00374F4A" w:rsidRDefault="00D043C1" w:rsidP="00305DA7">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305DA7">
        <w:rPr>
          <w:rFonts w:ascii="GHEA Grapalat" w:hAnsi="GHEA Grapalat"/>
        </w:rPr>
        <w:t>"</w:t>
      </w:r>
      <w:r w:rsidR="00B22E2D" w:rsidRPr="00B22E2D">
        <w:rPr>
          <w:rFonts w:ascii="GHEA Grapalat" w:hAnsi="GHEA Grapalat"/>
          <w:b/>
          <w:sz w:val="22"/>
          <w:szCs w:val="22"/>
        </w:rPr>
        <w:t xml:space="preserve"> </w:t>
      </w:r>
      <w:r w:rsidR="001D5145">
        <w:rPr>
          <w:rFonts w:ascii="GHEA Grapalat" w:hAnsi="GHEA Grapalat"/>
          <w:b/>
          <w:sz w:val="22"/>
          <w:szCs w:val="22"/>
        </w:rPr>
        <w:t xml:space="preserve">АБА-ГААПДзБ-25/02       </w:t>
      </w:r>
      <w:r w:rsidR="00305DA7" w:rsidRPr="00831656">
        <w:rPr>
          <w:rFonts w:ascii="GHEA Grapalat" w:hAnsi="GHEA Grapalat"/>
          <w:b/>
        </w:rPr>
        <w:t>"</w:t>
      </w:r>
    </w:p>
    <w:p w:rsidR="00D043C1" w:rsidRPr="009044F1" w:rsidRDefault="00D043C1" w:rsidP="00831656">
      <w:pPr>
        <w:pStyle w:val="31"/>
        <w:widowControl w:val="0"/>
        <w:spacing w:after="160" w:line="240" w:lineRule="auto"/>
        <w:jc w:val="right"/>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305DA7" w:rsidRPr="00374F4A" w:rsidRDefault="00D043C1" w:rsidP="00305DA7">
      <w:pPr>
        <w:pStyle w:val="31"/>
        <w:widowControl w:val="0"/>
        <w:spacing w:after="160" w:line="240" w:lineRule="auto"/>
        <w:jc w:val="right"/>
        <w:rPr>
          <w:rFonts w:ascii="GHEA Grapalat" w:hAnsi="GHEA Grapalat" w:cs="Arial"/>
          <w:b/>
          <w:sz w:val="24"/>
          <w:szCs w:val="24"/>
        </w:rPr>
      </w:pPr>
      <w:r w:rsidRPr="009044F1">
        <w:rPr>
          <w:rFonts w:ascii="GHEA Grapalat" w:hAnsi="GHEA Grapalat"/>
        </w:rPr>
        <w:t xml:space="preserve">рамках открытого конкурса под кодом </w:t>
      </w:r>
      <w:r w:rsidR="00305DA7">
        <w:rPr>
          <w:rFonts w:ascii="GHEA Grapalat" w:hAnsi="GHEA Grapalat"/>
        </w:rPr>
        <w:t>"</w:t>
      </w:r>
      <w:r w:rsidR="00B22E2D" w:rsidRPr="00B22E2D">
        <w:rPr>
          <w:rFonts w:ascii="GHEA Grapalat" w:hAnsi="GHEA Grapalat"/>
          <w:b/>
          <w:sz w:val="22"/>
          <w:szCs w:val="22"/>
        </w:rPr>
        <w:t xml:space="preserve"> </w:t>
      </w:r>
      <w:r w:rsidR="001D5145">
        <w:rPr>
          <w:rFonts w:ascii="GHEA Grapalat" w:hAnsi="GHEA Grapalat"/>
          <w:b/>
          <w:sz w:val="22"/>
          <w:szCs w:val="22"/>
        </w:rPr>
        <w:t xml:space="preserve">АБА-ГААПДзБ-25/02       </w:t>
      </w:r>
      <w:r w:rsidR="00305DA7" w:rsidRPr="00831656">
        <w:rPr>
          <w:rFonts w:ascii="GHEA Grapalat" w:hAnsi="GHEA Grapalat"/>
          <w:b/>
        </w:rPr>
        <w:t>"</w:t>
      </w:r>
    </w:p>
    <w:p w:rsidR="00D043C1" w:rsidRPr="009044F1" w:rsidRDefault="00D043C1" w:rsidP="00305DA7">
      <w:pPr>
        <w:pStyle w:val="31"/>
        <w:widowControl w:val="0"/>
        <w:spacing w:after="160" w:line="240" w:lineRule="auto"/>
        <w:jc w:val="right"/>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305DA7" w:rsidRPr="00374F4A" w:rsidRDefault="00B2572B" w:rsidP="00305DA7">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05DA7">
        <w:rPr>
          <w:rFonts w:ascii="GHEA Grapalat" w:hAnsi="GHEA Grapalat"/>
        </w:rPr>
        <w:t>"</w:t>
      </w:r>
      <w:r w:rsidR="00B22E2D" w:rsidRPr="00B22E2D">
        <w:rPr>
          <w:rFonts w:ascii="GHEA Grapalat" w:hAnsi="GHEA Grapalat"/>
          <w:b/>
          <w:sz w:val="22"/>
          <w:szCs w:val="22"/>
        </w:rPr>
        <w:t xml:space="preserve"> </w:t>
      </w:r>
      <w:r w:rsidR="001D5145">
        <w:rPr>
          <w:rFonts w:ascii="GHEA Grapalat" w:hAnsi="GHEA Grapalat"/>
          <w:b/>
          <w:sz w:val="22"/>
          <w:szCs w:val="22"/>
        </w:rPr>
        <w:t xml:space="preserve">АБА-ГААПДзБ-25/02       </w:t>
      </w:r>
      <w:r w:rsidR="00305DA7" w:rsidRPr="00831656">
        <w:rPr>
          <w:rFonts w:ascii="GHEA Grapalat" w:hAnsi="GHEA Grapalat"/>
          <w:b/>
        </w:rPr>
        <w:t>"</w:t>
      </w:r>
    </w:p>
    <w:p w:rsidR="00B2572B" w:rsidRPr="009044F1" w:rsidRDefault="00B2572B" w:rsidP="00831656">
      <w:pPr>
        <w:pStyle w:val="31"/>
        <w:widowControl w:val="0"/>
        <w:spacing w:after="160" w:line="240" w:lineRule="auto"/>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305DA7" w:rsidRPr="00374F4A" w:rsidRDefault="00B2572B" w:rsidP="00B22E2D">
      <w:pPr>
        <w:pStyle w:val="31"/>
        <w:widowControl w:val="0"/>
        <w:spacing w:after="160" w:line="240" w:lineRule="auto"/>
        <w:ind w:firstLine="0"/>
        <w:rPr>
          <w:rFonts w:ascii="GHEA Grapalat" w:hAnsi="GHEA Grapalat" w:cs="Arial"/>
          <w:b/>
          <w:sz w:val="24"/>
          <w:szCs w:val="24"/>
        </w:rPr>
      </w:pPr>
      <w:r w:rsidRPr="00305DA7">
        <w:rPr>
          <w:rFonts w:ascii="GHEA Grapalat" w:hAnsi="GHEA Grapalat"/>
          <w:spacing w:val="-6"/>
          <w:sz w:val="24"/>
          <w:szCs w:val="24"/>
        </w:rPr>
        <w:t>Рассмотрев приглашение на открытый конкурс под кодом</w:t>
      </w:r>
      <w:r w:rsidRPr="005744FC">
        <w:rPr>
          <w:rFonts w:ascii="GHEA Grapalat" w:hAnsi="GHEA Grapalat"/>
          <w:spacing w:val="-6"/>
        </w:rPr>
        <w:t xml:space="preserve"> </w:t>
      </w:r>
      <w:r w:rsidR="00305DA7">
        <w:rPr>
          <w:rFonts w:ascii="GHEA Grapalat" w:hAnsi="GHEA Grapalat"/>
        </w:rPr>
        <w:t>"</w:t>
      </w:r>
      <w:r w:rsidR="001D5145">
        <w:rPr>
          <w:rFonts w:ascii="GHEA Grapalat" w:hAnsi="GHEA Grapalat"/>
          <w:b/>
          <w:sz w:val="22"/>
          <w:szCs w:val="22"/>
        </w:rPr>
        <w:t xml:space="preserve">АБА-ГААПДзБ-25/02       </w:t>
      </w:r>
      <w:r w:rsidR="00305DA7" w:rsidRPr="00831656">
        <w:rPr>
          <w:rFonts w:ascii="GHEA Grapalat" w:hAnsi="GHEA Grapalat"/>
          <w:b/>
        </w:rPr>
        <w:t>"</w:t>
      </w:r>
    </w:p>
    <w:p w:rsidR="005744FC" w:rsidRPr="000F6C24" w:rsidRDefault="00B2572B" w:rsidP="00305DA7">
      <w:pPr>
        <w:pStyle w:val="31"/>
        <w:widowControl w:val="0"/>
        <w:spacing w:after="160" w:line="240" w:lineRule="auto"/>
        <w:jc w:val="right"/>
        <w:rPr>
          <w:rFonts w:ascii="GHEA Grapalat" w:hAnsi="GHEA Grapalat"/>
        </w:rPr>
      </w:pP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1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798"/>
        <w:gridCol w:w="1746"/>
      </w:tblGrid>
      <w:tr w:rsidR="00DA73D6" w:rsidRPr="005744FC" w:rsidTr="00DA73D6">
        <w:trPr>
          <w:trHeight w:val="916"/>
          <w:jc w:val="center"/>
        </w:trPr>
        <w:tc>
          <w:tcPr>
            <w:tcW w:w="1368" w:type="dxa"/>
            <w:tcBorders>
              <w:top w:val="single" w:sz="4" w:space="0" w:color="auto"/>
              <w:left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DA73D6" w:rsidRDefault="00DA73D6" w:rsidP="00DA73D6">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Pr="00DA73D6">
              <w:rPr>
                <w:rFonts w:ascii="GHEA Grapalat" w:hAnsi="GHEA Grapalat"/>
                <w:b/>
                <w:sz w:val="20"/>
                <w:szCs w:val="20"/>
              </w:rPr>
              <w:t>и</w:t>
            </w:r>
            <w:r>
              <w:rPr>
                <w:rFonts w:ascii="GHEA Grapalat" w:hAnsi="GHEA Grapalat"/>
                <w:b/>
                <w:bCs/>
                <w:sz w:val="20"/>
                <w:szCs w:val="20"/>
              </w:rPr>
              <w:t xml:space="preserve"> Прибыль</w:t>
            </w:r>
          </w:p>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98" w:type="dxa"/>
            <w:tcBorders>
              <w:top w:val="single" w:sz="4" w:space="0" w:color="auto"/>
              <w:left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7"/>
              <w:t>**</w:t>
            </w:r>
            <w:r w:rsidRPr="005744FC">
              <w:rPr>
                <w:rFonts w:ascii="GHEA Grapalat" w:hAnsi="GHEA Grapalat"/>
                <w:b/>
                <w:sz w:val="20"/>
                <w:szCs w:val="20"/>
              </w:rPr>
              <w:t>/прописью и цифрами/</w:t>
            </w:r>
          </w:p>
        </w:tc>
        <w:tc>
          <w:tcPr>
            <w:tcW w:w="1746" w:type="dxa"/>
            <w:tcBorders>
              <w:top w:val="single" w:sz="4" w:space="0" w:color="auto"/>
              <w:left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DA73D6" w:rsidRPr="005744FC" w:rsidTr="00DA73D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DA73D6" w:rsidRPr="005744FC" w:rsidRDefault="00DA73D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DA73D6" w:rsidRPr="005744FC" w:rsidRDefault="00DA73D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DA73D6" w:rsidRPr="005744FC" w:rsidRDefault="00DA73D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98" w:type="dxa"/>
            <w:tcBorders>
              <w:top w:val="single" w:sz="4" w:space="0" w:color="auto"/>
              <w:left w:val="single" w:sz="4" w:space="0" w:color="auto"/>
              <w:bottom w:val="single" w:sz="4" w:space="0" w:color="auto"/>
              <w:right w:val="single" w:sz="4" w:space="0" w:color="auto"/>
            </w:tcBorders>
            <w:shd w:val="clear" w:color="auto" w:fill="99CCFF"/>
          </w:tcPr>
          <w:p w:rsidR="00DA73D6" w:rsidRPr="00DA73D6" w:rsidRDefault="00DA73D6" w:rsidP="00B46D58">
            <w:pPr>
              <w:widowControl w:val="0"/>
              <w:jc w:val="center"/>
              <w:rPr>
                <w:rFonts w:ascii="GHEA Grapalat" w:hAnsi="GHEA Grapalat"/>
                <w:b/>
                <w:i/>
                <w:sz w:val="20"/>
                <w:szCs w:val="20"/>
                <w:lang w:val="en-US"/>
              </w:rPr>
            </w:pPr>
            <w:r w:rsidRPr="00DA73D6">
              <w:rPr>
                <w:rFonts w:ascii="GHEA Grapalat" w:hAnsi="GHEA Grapalat"/>
                <w:b/>
                <w:i/>
                <w:sz w:val="20"/>
                <w:szCs w:val="20"/>
                <w:lang w:val="en-US"/>
              </w:rPr>
              <w:t>4</w:t>
            </w:r>
          </w:p>
        </w:tc>
        <w:tc>
          <w:tcPr>
            <w:tcW w:w="1746" w:type="dxa"/>
            <w:tcBorders>
              <w:top w:val="single" w:sz="4" w:space="0" w:color="auto"/>
              <w:left w:val="single" w:sz="4" w:space="0" w:color="auto"/>
              <w:bottom w:val="single" w:sz="4" w:space="0" w:color="auto"/>
              <w:right w:val="single" w:sz="4" w:space="0" w:color="auto"/>
            </w:tcBorders>
            <w:shd w:val="clear" w:color="auto" w:fill="99CCFF"/>
          </w:tcPr>
          <w:p w:rsidR="00DA73D6" w:rsidRPr="005744FC" w:rsidRDefault="00DA73D6" w:rsidP="00DA73D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DA73D6" w:rsidRPr="005744FC" w:rsidTr="00DA73D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98"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r>
      <w:tr w:rsidR="00DA73D6" w:rsidRPr="005744FC" w:rsidTr="00DA73D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98"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rPr>
                <w:rFonts w:ascii="GHEA Grapalat" w:hAnsi="GHEA Grapalat"/>
                <w:sz w:val="20"/>
                <w:szCs w:val="20"/>
              </w:rPr>
            </w:pPr>
          </w:p>
        </w:tc>
      </w:tr>
      <w:tr w:rsidR="00DA73D6" w:rsidRPr="005744FC" w:rsidTr="00DA73D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98"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r>
      <w:tr w:rsidR="00DA73D6" w:rsidRPr="005744FC" w:rsidTr="00DA73D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98"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r>
      <w:tr w:rsidR="00DA73D6" w:rsidRPr="005744FC" w:rsidTr="00DA73D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A73D6" w:rsidRPr="005744FC" w:rsidRDefault="00DA73D6" w:rsidP="00B46D58">
            <w:pPr>
              <w:widowControl w:val="0"/>
              <w:jc w:val="center"/>
              <w:rPr>
                <w:rFonts w:ascii="GHEA Grapalat" w:hAnsi="GHEA Grapalat"/>
                <w:sz w:val="20"/>
                <w:szCs w:val="20"/>
              </w:rPr>
            </w:pPr>
          </w:p>
        </w:tc>
        <w:tc>
          <w:tcPr>
            <w:tcW w:w="1798" w:type="dxa"/>
            <w:tcBorders>
              <w:top w:val="single" w:sz="4" w:space="0" w:color="auto"/>
              <w:left w:val="single" w:sz="4" w:space="0" w:color="auto"/>
              <w:bottom w:val="single" w:sz="4" w:space="0" w:color="auto"/>
              <w:right w:val="single" w:sz="4" w:space="0" w:color="auto"/>
            </w:tcBorders>
            <w:shd w:val="clear" w:color="auto" w:fill="auto"/>
            <w:vAlign w:val="center"/>
          </w:tcPr>
          <w:p w:rsidR="00DA73D6" w:rsidRPr="005744FC" w:rsidRDefault="00DA73D6" w:rsidP="00B46D58">
            <w:pPr>
              <w:widowControl w:val="0"/>
              <w:jc w:val="center"/>
              <w:rPr>
                <w:rFonts w:ascii="GHEA Grapalat" w:hAnsi="GHEA Grapalat"/>
                <w:sz w:val="20"/>
                <w:szCs w:val="20"/>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DA73D6" w:rsidRPr="005744FC" w:rsidRDefault="00DA73D6"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2A450C" w:rsidRPr="009F5AAE" w:rsidRDefault="002A450C" w:rsidP="002A450C">
      <w:pPr>
        <w:widowControl w:val="0"/>
        <w:spacing w:after="160"/>
        <w:jc w:val="right"/>
        <w:rPr>
          <w:rFonts w:ascii="GHEA Grapalat" w:hAnsi="GHEA Grapalat" w:cs="GHEA Grapalat"/>
          <w:i/>
          <w:sz w:val="22"/>
          <w:szCs w:val="22"/>
        </w:rPr>
      </w:pPr>
      <w:r>
        <w:rPr>
          <w:rFonts w:ascii="GHEA Grapalat" w:hAnsi="GHEA Grapalat"/>
          <w:i/>
          <w:sz w:val="22"/>
          <w:szCs w:val="22"/>
        </w:rPr>
        <w:lastRenderedPageBreak/>
        <w:t xml:space="preserve">Приложение № </w:t>
      </w:r>
      <w:r w:rsidRPr="009F5AAE">
        <w:rPr>
          <w:rFonts w:ascii="GHEA Grapalat" w:hAnsi="GHEA Grapalat"/>
          <w:i/>
          <w:sz w:val="22"/>
          <w:szCs w:val="22"/>
        </w:rPr>
        <w:t>5</w:t>
      </w:r>
      <w:r w:rsidRPr="00B138F3">
        <w:rPr>
          <w:rFonts w:ascii="GHEA Grapalat" w:hAnsi="GHEA Grapalat"/>
          <w:i/>
          <w:sz w:val="22"/>
          <w:szCs w:val="22"/>
        </w:rPr>
        <w:t>.</w:t>
      </w:r>
      <w:r w:rsidRPr="009F5AAE">
        <w:rPr>
          <w:rFonts w:ascii="GHEA Grapalat" w:hAnsi="GHEA Grapalat"/>
          <w:i/>
          <w:sz w:val="22"/>
          <w:szCs w:val="22"/>
        </w:rPr>
        <w:t>1</w:t>
      </w:r>
    </w:p>
    <w:p w:rsidR="002A450C" w:rsidRPr="00374F4A" w:rsidRDefault="002A450C" w:rsidP="002A450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Pr>
          <w:rFonts w:ascii="GHEA Grapalat" w:hAnsi="GHEA Grapalat"/>
        </w:rPr>
        <w:t>"</w:t>
      </w:r>
      <w:r w:rsidRPr="00B22E2D">
        <w:rPr>
          <w:rFonts w:ascii="GHEA Grapalat" w:hAnsi="GHEA Grapalat"/>
          <w:b/>
          <w:sz w:val="22"/>
          <w:szCs w:val="22"/>
        </w:rPr>
        <w:t xml:space="preserve"> </w:t>
      </w:r>
      <w:r w:rsidR="001D5145">
        <w:rPr>
          <w:rFonts w:ascii="GHEA Grapalat" w:hAnsi="GHEA Grapalat"/>
          <w:b/>
          <w:sz w:val="22"/>
          <w:szCs w:val="22"/>
        </w:rPr>
        <w:t xml:space="preserve">АБА-ГААПДзБ-25/02       </w:t>
      </w:r>
      <w:r w:rsidRPr="00831656">
        <w:rPr>
          <w:rFonts w:ascii="GHEA Grapalat" w:hAnsi="GHEA Grapalat"/>
          <w:b/>
        </w:rPr>
        <w:t>"</w:t>
      </w:r>
    </w:p>
    <w:p w:rsidR="002A450C" w:rsidRPr="00B138F3" w:rsidRDefault="002A450C" w:rsidP="002A450C">
      <w:pPr>
        <w:pStyle w:val="31"/>
        <w:widowControl w:val="0"/>
        <w:spacing w:after="160" w:line="240" w:lineRule="auto"/>
        <w:jc w:val="right"/>
        <w:rPr>
          <w:rFonts w:ascii="GHEA Grapalat" w:hAnsi="GHEA Grapalat"/>
          <w:b/>
          <w:sz w:val="22"/>
          <w:szCs w:val="22"/>
        </w:rPr>
      </w:pPr>
    </w:p>
    <w:p w:rsidR="002A450C" w:rsidRPr="00B138F3" w:rsidRDefault="002A450C" w:rsidP="002A450C">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2A450C" w:rsidRPr="00B138F3" w:rsidRDefault="002A450C" w:rsidP="002A450C">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(обеспечение </w:t>
      </w:r>
      <w:r w:rsidRPr="009F5AAE">
        <w:rPr>
          <w:rFonts w:ascii="GHEA Grapalat" w:hAnsi="GHEA Grapalat"/>
          <w:b/>
          <w:sz w:val="22"/>
          <w:szCs w:val="22"/>
        </w:rPr>
        <w:t>договора</w:t>
      </w:r>
      <w:r w:rsidRPr="00B138F3">
        <w:rPr>
          <w:rFonts w:ascii="GHEA Grapalat" w:hAnsi="GHEA Grapalat"/>
          <w:b/>
          <w:sz w:val="22"/>
          <w:szCs w:val="22"/>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A450C" w:rsidRPr="00B138F3" w:rsidTr="00FE3AFB">
        <w:tc>
          <w:tcPr>
            <w:tcW w:w="4786" w:type="dxa"/>
          </w:tcPr>
          <w:p w:rsidR="002A450C" w:rsidRPr="00B138F3" w:rsidRDefault="002A450C" w:rsidP="00FE3AF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2A450C" w:rsidRPr="00B138F3" w:rsidRDefault="002A450C" w:rsidP="00FE3AF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8"/>
              <w:t>**</w:t>
            </w:r>
          </w:p>
        </w:tc>
      </w:tr>
    </w:tbl>
    <w:p w:rsidR="002A450C" w:rsidRPr="00B138F3" w:rsidRDefault="002A450C" w:rsidP="002A450C">
      <w:pPr>
        <w:widowControl w:val="0"/>
        <w:spacing w:after="160"/>
        <w:rPr>
          <w:rFonts w:ascii="GHEA Grapalat" w:hAnsi="GHEA Grapalat" w:cs="GHEA Grapalat"/>
          <w:b/>
          <w:sz w:val="22"/>
          <w:szCs w:val="22"/>
        </w:rPr>
      </w:pPr>
    </w:p>
    <w:p w:rsidR="002A450C" w:rsidRPr="00B138F3" w:rsidRDefault="002A450C" w:rsidP="002A450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2A450C" w:rsidRPr="00B138F3" w:rsidRDefault="002A450C" w:rsidP="002A450C">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2A450C" w:rsidRPr="00B138F3" w:rsidRDefault="002A450C" w:rsidP="002A450C">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2A450C" w:rsidRPr="00B138F3" w:rsidRDefault="002A450C" w:rsidP="002A450C">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2A450C" w:rsidRPr="00B138F3" w:rsidRDefault="002A450C" w:rsidP="002A450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2A450C" w:rsidRPr="00B138F3" w:rsidRDefault="002A450C" w:rsidP="002A450C">
      <w:pPr>
        <w:widowControl w:val="0"/>
        <w:spacing w:after="160"/>
        <w:ind w:firstLine="709"/>
        <w:jc w:val="both"/>
        <w:rPr>
          <w:rFonts w:ascii="GHEA Grapalat" w:hAnsi="GHEA Grapalat" w:cs="GHEA Grapalat"/>
          <w:sz w:val="22"/>
          <w:szCs w:val="22"/>
        </w:rPr>
      </w:pPr>
    </w:p>
    <w:p w:rsidR="002A450C" w:rsidRPr="00B138F3" w:rsidRDefault="002A450C" w:rsidP="002A450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A450C" w:rsidRPr="00122BC7" w:rsidRDefault="002A450C" w:rsidP="002A450C">
      <w:pPr>
        <w:pStyle w:val="BodyTextIndentCharCharCharCharChar"/>
        <w:spacing w:line="240" w:lineRule="auto"/>
        <w:ind w:firstLine="0"/>
        <w:rPr>
          <w:rFonts w:ascii="GHEA Grapalat" w:hAnsi="GHEA Grapalat" w:cs="GHEA Grapalat"/>
          <w:sz w:val="22"/>
          <w:szCs w:val="22"/>
          <w:lang w:val="ru-RU"/>
        </w:rPr>
      </w:pPr>
      <w:r w:rsidRPr="00B743AE">
        <w:rPr>
          <w:rFonts w:ascii="GHEA Grapalat" w:hAnsi="GHEA Grapalat"/>
          <w:sz w:val="22"/>
          <w:szCs w:val="22"/>
          <w:lang w:val="ru-RU"/>
        </w:rPr>
        <w:t>1</w:t>
      </w:r>
      <w:r w:rsidRPr="00B743AE">
        <w:rPr>
          <w:rFonts w:ascii="GHEA Grapalat" w:hAnsi="GHEA Grapalat"/>
          <w:spacing w:val="-6"/>
          <w:sz w:val="22"/>
          <w:szCs w:val="22"/>
          <w:lang w:val="ru-RU"/>
        </w:rPr>
        <w:t>.1.</w:t>
      </w:r>
      <w:r w:rsidRPr="00B743AE">
        <w:rPr>
          <w:rFonts w:ascii="GHEA Grapalat" w:hAnsi="GHEA Grapalat"/>
          <w:spacing w:val="-6"/>
          <w:sz w:val="22"/>
          <w:szCs w:val="22"/>
          <w:lang w:val="ru-RU"/>
        </w:rPr>
        <w:tab/>
        <w:t xml:space="preserve">Компания участвует в организованной </w:t>
      </w:r>
      <w:r w:rsidRPr="00842170">
        <w:rPr>
          <w:rFonts w:ascii="GHEA Grapalat" w:hAnsi="GHEA Grapalat"/>
          <w:i w:val="0"/>
          <w:sz w:val="22"/>
          <w:szCs w:val="22"/>
          <w:lang w:val="ru-RU"/>
        </w:rPr>
        <w:t>&lt;&lt;</w:t>
      </w:r>
      <w:r w:rsidRPr="005906B1">
        <w:rPr>
          <w:rFonts w:ascii="GHEA Grapalat" w:hAnsi="GHEA Grapalat"/>
          <w:i w:val="0"/>
          <w:sz w:val="22"/>
          <w:szCs w:val="22"/>
          <w:lang w:val="ru-RU"/>
        </w:rPr>
        <w:t>Медицинская амбулатория Аралез</w:t>
      </w:r>
      <w:r w:rsidRPr="009E3F6C">
        <w:rPr>
          <w:rFonts w:ascii="GHEA Grapalat" w:hAnsi="GHEA Grapalat"/>
          <w:i w:val="0"/>
          <w:sz w:val="22"/>
          <w:szCs w:val="22"/>
          <w:lang w:val="ru-RU"/>
        </w:rPr>
        <w:t>а</w:t>
      </w:r>
      <w:r w:rsidRPr="00842170">
        <w:rPr>
          <w:rFonts w:ascii="GHEA Grapalat" w:hAnsi="GHEA Grapalat"/>
          <w:i w:val="0"/>
          <w:sz w:val="22"/>
          <w:szCs w:val="22"/>
          <w:lang w:val="ru-RU"/>
        </w:rPr>
        <w:t>&gt;&gt;</w:t>
      </w:r>
      <w:r w:rsidRPr="005906B1">
        <w:rPr>
          <w:rFonts w:ascii="GHEA Grapalat" w:hAnsi="GHEA Grapalat"/>
          <w:i w:val="0"/>
          <w:sz w:val="22"/>
          <w:szCs w:val="22"/>
          <w:lang w:val="ru-RU"/>
        </w:rPr>
        <w:t xml:space="preserve"> </w:t>
      </w:r>
      <w:r w:rsidRPr="005906B1">
        <w:rPr>
          <w:rFonts w:ascii="GHEA Grapalat" w:hAnsi="GHEA Grapalat"/>
          <w:i w:val="0"/>
          <w:sz w:val="22"/>
          <w:szCs w:val="22"/>
          <w:lang w:val="ru-RU" w:eastAsia="ru-RU"/>
        </w:rPr>
        <w:t>Общественная некоммерческая организация</w:t>
      </w:r>
      <w:r>
        <w:rPr>
          <w:rFonts w:ascii="GHEA Grapalat" w:hAnsi="GHEA Grapalat"/>
          <w:i w:val="0"/>
          <w:iCs/>
          <w:sz w:val="24"/>
          <w:szCs w:val="24"/>
          <w:lang w:val="ru-RU"/>
        </w:rPr>
        <w:t xml:space="preserve"> </w:t>
      </w:r>
      <w:r w:rsidRPr="00B743AE">
        <w:rPr>
          <w:rFonts w:ascii="GHEA Grapalat" w:hAnsi="GHEA Grapalat"/>
          <w:spacing w:val="-6"/>
          <w:sz w:val="22"/>
          <w:szCs w:val="22"/>
          <w:lang w:val="ru-RU"/>
        </w:rPr>
        <w:t xml:space="preserve"> (далее — Заказчик) </w:t>
      </w:r>
      <w:r w:rsidRPr="00122BC7">
        <w:rPr>
          <w:rFonts w:ascii="GHEA Grapalat" w:hAnsi="GHEA Grapalat"/>
          <w:sz w:val="22"/>
          <w:szCs w:val="22"/>
          <w:lang w:val="ru-RU"/>
        </w:rPr>
        <w:t xml:space="preserve">процедуре закупок под кодом </w:t>
      </w:r>
      <w:r w:rsidRPr="00122BC7">
        <w:rPr>
          <w:rFonts w:ascii="GHEA Grapalat" w:hAnsi="GHEA Grapalat"/>
          <w:lang w:val="ru-RU"/>
        </w:rPr>
        <w:t>"</w:t>
      </w:r>
      <w:r w:rsidRPr="00122BC7">
        <w:rPr>
          <w:rFonts w:ascii="GHEA Grapalat" w:hAnsi="GHEA Grapalat"/>
          <w:b/>
          <w:sz w:val="22"/>
          <w:szCs w:val="22"/>
          <w:lang w:val="ru-RU"/>
        </w:rPr>
        <w:t xml:space="preserve"> </w:t>
      </w:r>
      <w:r w:rsidR="001D5145">
        <w:rPr>
          <w:rFonts w:ascii="GHEA Grapalat" w:hAnsi="GHEA Grapalat"/>
          <w:b/>
          <w:sz w:val="22"/>
          <w:szCs w:val="22"/>
          <w:lang w:val="ru-RU"/>
        </w:rPr>
        <w:t xml:space="preserve">АБА-ГААПДзБ-25/02       </w:t>
      </w:r>
      <w:r w:rsidRPr="00122BC7">
        <w:rPr>
          <w:rFonts w:ascii="GHEA Grapalat" w:hAnsi="GHEA Grapalat"/>
          <w:b/>
          <w:lang w:val="ru-RU"/>
        </w:rPr>
        <w:t>".</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2A450C" w:rsidRPr="00B138F3" w:rsidRDefault="002A450C" w:rsidP="002A450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DA73D6">
        <w:rPr>
          <w:rFonts w:ascii="GHEA Grapalat" w:hAnsi="GHEA Grapalat"/>
          <w:sz w:val="22"/>
          <w:szCs w:val="22"/>
        </w:rPr>
        <w:t>9</w:t>
      </w:r>
      <w:r w:rsidRPr="00B138F3">
        <w:rPr>
          <w:rFonts w:ascii="GHEA Grapalat" w:hAnsi="GHEA Grapalat"/>
          <w:sz w:val="22"/>
          <w:szCs w:val="22"/>
        </w:rPr>
        <w:t>0-ого рабочего дня, следующего за днем полного принятия заказчиком результата выполнения контракта, включительно.</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2A450C" w:rsidRPr="00B138F3" w:rsidDel="00A13215"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A450C" w:rsidRPr="00B138F3" w:rsidRDefault="002A450C" w:rsidP="002A450C">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A450C" w:rsidRPr="00B138F3" w:rsidRDefault="002A450C" w:rsidP="002A450C">
      <w:pPr>
        <w:widowControl w:val="0"/>
        <w:spacing w:after="160"/>
        <w:jc w:val="right"/>
        <w:rPr>
          <w:rFonts w:ascii="GHEA Grapalat" w:hAnsi="GHEA Grapalat"/>
          <w:sz w:val="22"/>
          <w:szCs w:val="22"/>
        </w:rPr>
      </w:pPr>
    </w:p>
    <w:p w:rsidR="002A450C" w:rsidRPr="00B138F3" w:rsidRDefault="002A450C" w:rsidP="002A450C">
      <w:pPr>
        <w:widowControl w:val="0"/>
        <w:spacing w:after="160"/>
        <w:jc w:val="right"/>
        <w:rPr>
          <w:rFonts w:ascii="GHEA Grapalat" w:hAnsi="GHEA Grapalat"/>
          <w:sz w:val="22"/>
          <w:szCs w:val="22"/>
        </w:rPr>
      </w:pPr>
      <w:r w:rsidRPr="00B138F3">
        <w:rPr>
          <w:rFonts w:ascii="GHEA Grapalat" w:hAnsi="GHEA Grapalat"/>
          <w:sz w:val="22"/>
          <w:szCs w:val="22"/>
        </w:rPr>
        <w:t>М. П.</w:t>
      </w:r>
    </w:p>
    <w:p w:rsidR="002A450C" w:rsidRPr="00B138F3" w:rsidRDefault="002A450C" w:rsidP="002A450C">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2A450C" w:rsidRPr="00B138F3" w:rsidRDefault="002A450C" w:rsidP="002A450C">
      <w:pPr>
        <w:widowControl w:val="0"/>
        <w:spacing w:after="160"/>
        <w:jc w:val="both"/>
        <w:rPr>
          <w:rFonts w:ascii="GHEA Grapalat" w:hAnsi="GHEA Grapalat"/>
          <w:sz w:val="22"/>
          <w:szCs w:val="22"/>
        </w:rPr>
      </w:pPr>
    </w:p>
    <w:p w:rsidR="002A450C" w:rsidRPr="00B138F3" w:rsidRDefault="002A450C" w:rsidP="002A450C">
      <w:pPr>
        <w:widowControl w:val="0"/>
        <w:spacing w:after="160"/>
        <w:jc w:val="both"/>
        <w:rPr>
          <w:rFonts w:ascii="GHEA Grapalat" w:hAnsi="GHEA Grapalat"/>
          <w:sz w:val="22"/>
          <w:szCs w:val="22"/>
        </w:rPr>
      </w:pPr>
    </w:p>
    <w:p w:rsidR="002A450C" w:rsidRPr="00B138F3" w:rsidRDefault="002A450C" w:rsidP="002A450C">
      <w:pPr>
        <w:rPr>
          <w:sz w:val="22"/>
          <w:szCs w:val="22"/>
        </w:rPr>
      </w:pPr>
    </w:p>
    <w:p w:rsidR="002A450C" w:rsidRPr="00B138F3" w:rsidRDefault="002A450C" w:rsidP="002A450C">
      <w:pPr>
        <w:widowControl w:val="0"/>
        <w:spacing w:after="160"/>
        <w:ind w:left="567" w:right="565"/>
        <w:jc w:val="both"/>
        <w:rPr>
          <w:rFonts w:ascii="GHEA Grapalat" w:hAnsi="GHEA Grapalat"/>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A450C" w:rsidRPr="00B138F3" w:rsidTr="00FE3AF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A450C" w:rsidRPr="00B138F3" w:rsidTr="00FE3AF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A450C" w:rsidRPr="00B138F3" w:rsidTr="00FE3A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A450C" w:rsidRPr="00B138F3" w:rsidTr="00FE3A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r w:rsidRPr="00B743AE">
              <w:rPr>
                <w:rFonts w:ascii="GHEA Grapalat" w:hAnsi="GHEA Grapalat"/>
                <w:lang w:val="ru-RU"/>
              </w:rPr>
              <w:t xml:space="preserve">9.Наименование, или имя, фамилия бенефициара: </w:t>
            </w:r>
            <w:r w:rsidRPr="00842170">
              <w:rPr>
                <w:rFonts w:ascii="GHEA Grapalat" w:hAnsi="GHEA Grapalat"/>
                <w:i w:val="0"/>
                <w:sz w:val="22"/>
                <w:szCs w:val="22"/>
                <w:lang w:val="ru-RU"/>
              </w:rPr>
              <w:t>&lt;&lt;</w:t>
            </w:r>
            <w:r w:rsidRPr="005906B1">
              <w:rPr>
                <w:rFonts w:ascii="GHEA Grapalat" w:hAnsi="GHEA Grapalat"/>
                <w:i w:val="0"/>
                <w:sz w:val="22"/>
                <w:szCs w:val="22"/>
                <w:lang w:val="ru-RU"/>
              </w:rPr>
              <w:t>Медицинская амбулатория Аралез</w:t>
            </w:r>
            <w:r w:rsidRPr="009E3F6C">
              <w:rPr>
                <w:rFonts w:ascii="GHEA Grapalat" w:hAnsi="GHEA Grapalat"/>
                <w:i w:val="0"/>
                <w:sz w:val="22"/>
                <w:szCs w:val="22"/>
                <w:lang w:val="ru-RU"/>
              </w:rPr>
              <w:t>а</w:t>
            </w:r>
            <w:r w:rsidRPr="00842170">
              <w:rPr>
                <w:rFonts w:ascii="GHEA Grapalat" w:hAnsi="GHEA Grapalat"/>
                <w:i w:val="0"/>
                <w:sz w:val="22"/>
                <w:szCs w:val="22"/>
                <w:lang w:val="ru-RU"/>
              </w:rPr>
              <w:t>&gt;&gt;</w:t>
            </w:r>
            <w:r w:rsidRPr="005906B1">
              <w:rPr>
                <w:rFonts w:ascii="GHEA Grapalat" w:hAnsi="GHEA Grapalat"/>
                <w:i w:val="0"/>
                <w:sz w:val="22"/>
                <w:szCs w:val="22"/>
                <w:lang w:val="ru-RU"/>
              </w:rPr>
              <w:t xml:space="preserve"> </w:t>
            </w:r>
            <w:r w:rsidRPr="005906B1">
              <w:rPr>
                <w:rFonts w:ascii="GHEA Grapalat" w:hAnsi="GHEA Grapalat"/>
                <w:i w:val="0"/>
                <w:sz w:val="22"/>
                <w:szCs w:val="22"/>
                <w:lang w:val="ru-RU" w:eastAsia="ru-RU"/>
              </w:rPr>
              <w:t>Общественная некоммерческая организация</w:t>
            </w:r>
          </w:p>
          <w:p w:rsidR="002A450C" w:rsidRPr="00B22E2D" w:rsidRDefault="002A450C" w:rsidP="00FE3AFB">
            <w:pPr>
              <w:pStyle w:val="BodyTextIndentCharCharCharCharChar"/>
              <w:spacing w:line="240" w:lineRule="auto"/>
              <w:ind w:firstLine="0"/>
              <w:rPr>
                <w:rFonts w:ascii="GHEA Grapalat" w:hAnsi="GHEA Grapalat"/>
                <w:lang w:val="ru-RU"/>
              </w:rPr>
            </w:pP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A450C" w:rsidRPr="00B138F3" w:rsidTr="00FE3AF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9E3F6C" w:rsidRDefault="002A450C" w:rsidP="00FE3AFB">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Pr>
                <w:rFonts w:ascii="GHEA Grapalat" w:hAnsi="GHEA Grapalat"/>
                <w:lang w:val="en-US"/>
              </w:rPr>
              <w:t>04105666</w:t>
            </w:r>
          </w:p>
        </w:tc>
      </w:tr>
      <w:tr w:rsidR="002A450C" w:rsidRPr="00B138F3" w:rsidTr="00FE3A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9E3F6C" w:rsidRDefault="002A450C" w:rsidP="00FE3AF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Ардшинбанк </w:t>
            </w:r>
          </w:p>
        </w:tc>
      </w:tr>
      <w:tr w:rsidR="002A450C" w:rsidRPr="00B138F3" w:rsidTr="00FE3A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105A40" w:rsidRDefault="002A450C" w:rsidP="00FE3AFB">
            <w:pPr>
              <w:rPr>
                <w:rFonts w:ascii="GHEA Grapalat" w:hAnsi="GHEA Grapalat"/>
                <w:lang w:val="en-US"/>
              </w:rPr>
            </w:pPr>
            <w:r>
              <w:rPr>
                <w:rFonts w:ascii="GHEA Grapalat" w:hAnsi="GHEA Grapalat"/>
              </w:rPr>
              <w:t xml:space="preserve">     </w:t>
            </w:r>
            <w:r w:rsidRPr="00814B5D">
              <w:rPr>
                <w:rFonts w:ascii="GHEA Grapalat" w:hAnsi="GHEA Grapalat"/>
              </w:rPr>
              <w:t>13.</w:t>
            </w:r>
            <w:r w:rsidRPr="00814B5D">
              <w:rPr>
                <w:rFonts w:ascii="GHEA Grapalat" w:hAnsi="GHEA Grapalat"/>
              </w:rPr>
              <w:tab/>
              <w:t xml:space="preserve">  Номер счета бенефициара (сч.№) </w:t>
            </w:r>
            <w:r>
              <w:rPr>
                <w:rFonts w:ascii="GHEA Grapalat" w:hAnsi="GHEA Grapalat"/>
                <w:lang w:val="en-US"/>
              </w:rPr>
              <w:t>247760254869</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A450C" w:rsidRPr="00B138F3" w:rsidTr="00FE3AFB">
        <w:trPr>
          <w:trHeight w:val="424"/>
        </w:trPr>
        <w:tc>
          <w:tcPr>
            <w:tcW w:w="10980" w:type="dxa"/>
            <w:gridSpan w:val="2"/>
            <w:tcBorders>
              <w:top w:val="single" w:sz="4" w:space="0" w:color="auto"/>
              <w:left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A450C" w:rsidRPr="00B138F3" w:rsidTr="00FE3A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A450C" w:rsidRPr="00B138F3" w:rsidTr="00FE3A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A450C" w:rsidRPr="00B138F3" w:rsidTr="00FE3AFB">
        <w:trPr>
          <w:trHeight w:val="2194"/>
        </w:trPr>
        <w:tc>
          <w:tcPr>
            <w:tcW w:w="5616" w:type="dxa"/>
            <w:tcBorders>
              <w:top w:val="nil"/>
              <w:left w:val="single" w:sz="4" w:space="0" w:color="auto"/>
              <w:bottom w:val="single" w:sz="4" w:space="0" w:color="auto"/>
              <w:right w:val="single" w:sz="4" w:space="0" w:color="auto"/>
            </w:tcBorders>
            <w:noWrap/>
            <w:vAlign w:val="bottom"/>
          </w:tcPr>
          <w:p w:rsidR="002A450C" w:rsidRPr="00B138F3" w:rsidRDefault="002A450C" w:rsidP="00FE3AF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A450C" w:rsidRPr="00B138F3" w:rsidRDefault="002A450C" w:rsidP="00FE3AF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A450C" w:rsidRPr="00B138F3" w:rsidRDefault="002A450C" w:rsidP="00FE3AF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jc w:val="right"/>
              <w:rPr>
                <w:rFonts w:ascii="GHEA Grapalat" w:hAnsi="GHEA Grapalat" w:cs="Tahoma"/>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A450C" w:rsidRPr="00B138F3" w:rsidTr="00FE3AFB">
        <w:trPr>
          <w:trHeight w:val="2194"/>
        </w:trPr>
        <w:tc>
          <w:tcPr>
            <w:tcW w:w="5616" w:type="dxa"/>
            <w:tcBorders>
              <w:top w:val="single" w:sz="4" w:space="0" w:color="auto"/>
              <w:left w:val="single" w:sz="4" w:space="0" w:color="auto"/>
              <w:right w:val="single" w:sz="4" w:space="0" w:color="auto"/>
            </w:tcBorders>
            <w:noWrap/>
            <w:vAlign w:val="bottom"/>
          </w:tcPr>
          <w:p w:rsidR="002A450C" w:rsidRPr="00B138F3" w:rsidRDefault="002A450C" w:rsidP="00FE3AF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A450C" w:rsidRPr="00B138F3" w:rsidRDefault="002A450C" w:rsidP="00FE3AFB">
            <w:pPr>
              <w:widowControl w:val="0"/>
              <w:spacing w:after="160"/>
              <w:rPr>
                <w:rFonts w:ascii="GHEA Grapalat" w:hAnsi="GHEA Grapalat"/>
              </w:rPr>
            </w:pPr>
          </w:p>
          <w:p w:rsidR="002A450C" w:rsidRPr="00B138F3" w:rsidRDefault="002A450C" w:rsidP="00FE3AFB">
            <w:pPr>
              <w:widowControl w:val="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A450C" w:rsidRPr="00B138F3" w:rsidRDefault="002A450C" w:rsidP="00FE3AFB">
            <w:pPr>
              <w:widowControl w:val="0"/>
              <w:spacing w:after="160"/>
              <w:rPr>
                <w:rFonts w:ascii="GHEA Grapalat" w:hAnsi="GHEA Grapalat" w:cs="Tahoma"/>
              </w:rPr>
            </w:pPr>
          </w:p>
          <w:p w:rsidR="002A450C" w:rsidRPr="00B138F3" w:rsidRDefault="002A450C" w:rsidP="00FE3AF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A450C" w:rsidRPr="00B138F3" w:rsidRDefault="002A450C" w:rsidP="00FE3AF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A450C" w:rsidRPr="00B138F3" w:rsidRDefault="002A450C" w:rsidP="00FE3AFB">
            <w:pPr>
              <w:widowControl w:val="0"/>
              <w:spacing w:after="160"/>
              <w:rPr>
                <w:rFonts w:ascii="GHEA Grapalat" w:hAnsi="GHEA Grapalat" w:cs="Tahoma"/>
              </w:rPr>
            </w:pPr>
          </w:p>
          <w:p w:rsidR="002A450C" w:rsidRPr="00B138F3" w:rsidRDefault="002A450C" w:rsidP="00FE3AFB">
            <w:pPr>
              <w:widowControl w:val="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A450C" w:rsidRPr="00B138F3" w:rsidRDefault="002A450C" w:rsidP="00FE3AFB">
            <w:pPr>
              <w:widowControl w:val="0"/>
              <w:spacing w:after="160"/>
              <w:rPr>
                <w:rFonts w:ascii="GHEA Grapalat" w:hAnsi="GHEA Grapalat" w:cs="Arial"/>
              </w:rPr>
            </w:pPr>
          </w:p>
        </w:tc>
      </w:tr>
      <w:tr w:rsidR="002A450C" w:rsidRPr="00B138F3" w:rsidTr="00FE3AFB">
        <w:trPr>
          <w:trHeight w:val="2194"/>
        </w:trPr>
        <w:tc>
          <w:tcPr>
            <w:tcW w:w="5616" w:type="dxa"/>
            <w:tcBorders>
              <w:top w:val="nil"/>
              <w:left w:val="single" w:sz="4" w:space="0" w:color="auto"/>
              <w:bottom w:val="single" w:sz="4" w:space="0" w:color="auto"/>
              <w:right w:val="single" w:sz="4" w:space="0" w:color="auto"/>
            </w:tcBorders>
            <w:noWrap/>
            <w:vAlign w:val="bottom"/>
          </w:tcPr>
          <w:p w:rsidR="002A450C" w:rsidRPr="00B138F3" w:rsidRDefault="002A450C" w:rsidP="00FE3AF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A450C" w:rsidRPr="00B138F3" w:rsidRDefault="002A450C" w:rsidP="00FE3AF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A450C" w:rsidRPr="00B138F3" w:rsidRDefault="002A450C" w:rsidP="00FE3AFB">
            <w:pPr>
              <w:widowControl w:val="0"/>
              <w:spacing w:after="160"/>
              <w:rPr>
                <w:rFonts w:ascii="GHEA Grapalat" w:hAnsi="GHEA Grapalat"/>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A450C" w:rsidRPr="00B138F3" w:rsidRDefault="002A450C" w:rsidP="002A450C">
      <w:pPr>
        <w:widowControl w:val="0"/>
        <w:spacing w:after="160"/>
        <w:jc w:val="center"/>
        <w:rPr>
          <w:rFonts w:ascii="GHEA Grapalat" w:hAnsi="GHEA Grapalat" w:cs="Sylfaen"/>
        </w:rPr>
      </w:pPr>
    </w:p>
    <w:p w:rsidR="002A450C" w:rsidRPr="00B138F3" w:rsidRDefault="002A450C" w:rsidP="002A450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A450C" w:rsidRPr="00B138F3" w:rsidRDefault="002A450C" w:rsidP="002A450C">
      <w:pPr>
        <w:rPr>
          <w:rFonts w:ascii="GHEA Grapalat" w:hAnsi="GHEA Grapalat" w:cs="Sylfaen"/>
        </w:rPr>
      </w:pPr>
      <w:r w:rsidRPr="00B138F3">
        <w:rPr>
          <w:rFonts w:ascii="GHEA Grapalat" w:hAnsi="GHEA Grapalat" w:cs="Sylfaen"/>
        </w:rPr>
        <w:br w:type="page"/>
      </w:r>
    </w:p>
    <w:p w:rsidR="002A450C" w:rsidRPr="00B138F3" w:rsidRDefault="002A450C" w:rsidP="002A450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A450C" w:rsidRPr="00B138F3" w:rsidTr="00FE3A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2A450C" w:rsidRPr="00B138F3" w:rsidTr="00FE3A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Del="0010680B"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2A450C" w:rsidRPr="00B138F3" w:rsidRDefault="002A450C" w:rsidP="00FE3A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bl>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Pr="00D4705E" w:rsidRDefault="002A450C" w:rsidP="002A450C">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Pr="00D4705E">
        <w:rPr>
          <w:rFonts w:ascii="GHEA Grapalat" w:hAnsi="GHEA Grapalat"/>
          <w:i/>
          <w:sz w:val="22"/>
          <w:szCs w:val="22"/>
        </w:rPr>
        <w:t>2</w:t>
      </w:r>
    </w:p>
    <w:p w:rsidR="002A450C" w:rsidRPr="00374F4A" w:rsidRDefault="002A450C" w:rsidP="002A450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Pr>
          <w:rFonts w:ascii="GHEA Grapalat" w:hAnsi="GHEA Grapalat"/>
        </w:rPr>
        <w:t>"</w:t>
      </w:r>
      <w:r w:rsidRPr="00B22E2D">
        <w:rPr>
          <w:rFonts w:ascii="GHEA Grapalat" w:hAnsi="GHEA Grapalat"/>
          <w:b/>
          <w:sz w:val="22"/>
          <w:szCs w:val="22"/>
        </w:rPr>
        <w:t xml:space="preserve"> </w:t>
      </w:r>
      <w:r w:rsidR="001D5145">
        <w:rPr>
          <w:rFonts w:ascii="GHEA Grapalat" w:hAnsi="GHEA Grapalat"/>
          <w:b/>
          <w:sz w:val="22"/>
          <w:szCs w:val="22"/>
        </w:rPr>
        <w:t xml:space="preserve">АБА-ГААПДзБ-25/02       </w:t>
      </w:r>
      <w:r w:rsidRPr="00831656">
        <w:rPr>
          <w:rFonts w:ascii="GHEA Grapalat" w:hAnsi="GHEA Grapalat"/>
          <w:b/>
        </w:rPr>
        <w:t>"</w:t>
      </w:r>
    </w:p>
    <w:p w:rsidR="002A450C" w:rsidRPr="00B138F3" w:rsidRDefault="002A450C" w:rsidP="002A450C">
      <w:pPr>
        <w:pStyle w:val="31"/>
        <w:widowControl w:val="0"/>
        <w:spacing w:after="160" w:line="240" w:lineRule="auto"/>
        <w:jc w:val="right"/>
        <w:rPr>
          <w:rFonts w:ascii="GHEA Grapalat" w:hAnsi="GHEA Grapalat"/>
          <w:b/>
          <w:sz w:val="22"/>
          <w:szCs w:val="22"/>
        </w:rPr>
      </w:pPr>
    </w:p>
    <w:p w:rsidR="002A450C" w:rsidRPr="00B138F3" w:rsidRDefault="002A450C" w:rsidP="002A450C">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2A450C" w:rsidRPr="00B138F3" w:rsidRDefault="002A450C" w:rsidP="002A450C">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A450C" w:rsidRPr="00B138F3" w:rsidTr="00FE3AFB">
        <w:tc>
          <w:tcPr>
            <w:tcW w:w="4786" w:type="dxa"/>
          </w:tcPr>
          <w:p w:rsidR="002A450C" w:rsidRPr="00B138F3" w:rsidRDefault="002A450C" w:rsidP="00FE3AF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2A450C" w:rsidRPr="00B138F3" w:rsidRDefault="002A450C" w:rsidP="00FE3AF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9"/>
              <w:t>**</w:t>
            </w:r>
          </w:p>
        </w:tc>
      </w:tr>
    </w:tbl>
    <w:p w:rsidR="002A450C" w:rsidRPr="00B138F3" w:rsidRDefault="002A450C" w:rsidP="002A450C">
      <w:pPr>
        <w:widowControl w:val="0"/>
        <w:spacing w:after="160"/>
        <w:rPr>
          <w:rFonts w:ascii="GHEA Grapalat" w:hAnsi="GHEA Grapalat" w:cs="GHEA Grapalat"/>
          <w:b/>
          <w:sz w:val="22"/>
          <w:szCs w:val="22"/>
        </w:rPr>
      </w:pPr>
    </w:p>
    <w:p w:rsidR="002A450C" w:rsidRPr="00B138F3" w:rsidRDefault="002A450C" w:rsidP="002A450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2A450C" w:rsidRPr="00B138F3" w:rsidRDefault="002A450C" w:rsidP="002A450C">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2A450C" w:rsidRPr="00B138F3" w:rsidRDefault="002A450C" w:rsidP="002A450C">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2A450C" w:rsidRPr="00B138F3" w:rsidRDefault="002A450C" w:rsidP="002A450C">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2A450C" w:rsidRPr="00B138F3" w:rsidRDefault="002A450C" w:rsidP="002A450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2A450C" w:rsidRPr="00B138F3" w:rsidRDefault="002A450C" w:rsidP="002A450C">
      <w:pPr>
        <w:widowControl w:val="0"/>
        <w:spacing w:after="160"/>
        <w:ind w:firstLine="709"/>
        <w:jc w:val="both"/>
        <w:rPr>
          <w:rFonts w:ascii="GHEA Grapalat" w:hAnsi="GHEA Grapalat" w:cs="GHEA Grapalat"/>
          <w:sz w:val="22"/>
          <w:szCs w:val="22"/>
        </w:rPr>
      </w:pPr>
    </w:p>
    <w:p w:rsidR="002A450C" w:rsidRPr="00B138F3" w:rsidRDefault="002A450C" w:rsidP="002A450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A450C" w:rsidRPr="00122BC7" w:rsidRDefault="002A450C" w:rsidP="002A450C">
      <w:pPr>
        <w:pStyle w:val="BodyTextIndentCharCharCharCharChar"/>
        <w:spacing w:line="240" w:lineRule="auto"/>
        <w:ind w:firstLine="0"/>
        <w:rPr>
          <w:rFonts w:ascii="GHEA Grapalat" w:hAnsi="GHEA Grapalat" w:cs="GHEA Grapalat"/>
          <w:sz w:val="22"/>
          <w:szCs w:val="22"/>
          <w:lang w:val="ru-RU"/>
        </w:rPr>
      </w:pPr>
      <w:r w:rsidRPr="00B743AE">
        <w:rPr>
          <w:rFonts w:ascii="GHEA Grapalat" w:hAnsi="GHEA Grapalat"/>
          <w:sz w:val="22"/>
          <w:szCs w:val="22"/>
          <w:lang w:val="ru-RU"/>
        </w:rPr>
        <w:t>1</w:t>
      </w:r>
      <w:r w:rsidRPr="00B743AE">
        <w:rPr>
          <w:rFonts w:ascii="GHEA Grapalat" w:hAnsi="GHEA Grapalat"/>
          <w:spacing w:val="-6"/>
          <w:sz w:val="22"/>
          <w:szCs w:val="22"/>
          <w:lang w:val="ru-RU"/>
        </w:rPr>
        <w:t>.1.</w:t>
      </w:r>
      <w:r w:rsidRPr="00B743AE">
        <w:rPr>
          <w:rFonts w:ascii="GHEA Grapalat" w:hAnsi="GHEA Grapalat"/>
          <w:spacing w:val="-6"/>
          <w:sz w:val="22"/>
          <w:szCs w:val="22"/>
          <w:lang w:val="ru-RU"/>
        </w:rPr>
        <w:tab/>
        <w:t xml:space="preserve">Компания участвует в организованной </w:t>
      </w:r>
      <w:r w:rsidRPr="00842170">
        <w:rPr>
          <w:rFonts w:ascii="GHEA Grapalat" w:hAnsi="GHEA Grapalat"/>
          <w:i w:val="0"/>
          <w:sz w:val="22"/>
          <w:szCs w:val="22"/>
          <w:lang w:val="ru-RU"/>
        </w:rPr>
        <w:t>&lt;&lt;</w:t>
      </w:r>
      <w:r w:rsidRPr="005906B1">
        <w:rPr>
          <w:rFonts w:ascii="GHEA Grapalat" w:hAnsi="GHEA Grapalat"/>
          <w:i w:val="0"/>
          <w:sz w:val="22"/>
          <w:szCs w:val="22"/>
          <w:lang w:val="ru-RU"/>
        </w:rPr>
        <w:t>Медицинская амбулатория Аралез</w:t>
      </w:r>
      <w:r w:rsidRPr="009E3F6C">
        <w:rPr>
          <w:rFonts w:ascii="GHEA Grapalat" w:hAnsi="GHEA Grapalat"/>
          <w:i w:val="0"/>
          <w:sz w:val="22"/>
          <w:szCs w:val="22"/>
          <w:lang w:val="ru-RU"/>
        </w:rPr>
        <w:t>а</w:t>
      </w:r>
      <w:r w:rsidRPr="00842170">
        <w:rPr>
          <w:rFonts w:ascii="GHEA Grapalat" w:hAnsi="GHEA Grapalat"/>
          <w:i w:val="0"/>
          <w:sz w:val="22"/>
          <w:szCs w:val="22"/>
          <w:lang w:val="ru-RU"/>
        </w:rPr>
        <w:t>&gt;&gt;</w:t>
      </w:r>
      <w:r w:rsidRPr="005906B1">
        <w:rPr>
          <w:rFonts w:ascii="GHEA Grapalat" w:hAnsi="GHEA Grapalat"/>
          <w:i w:val="0"/>
          <w:sz w:val="22"/>
          <w:szCs w:val="22"/>
          <w:lang w:val="ru-RU"/>
        </w:rPr>
        <w:t xml:space="preserve"> </w:t>
      </w:r>
      <w:r w:rsidRPr="005906B1">
        <w:rPr>
          <w:rFonts w:ascii="GHEA Grapalat" w:hAnsi="GHEA Grapalat"/>
          <w:i w:val="0"/>
          <w:sz w:val="22"/>
          <w:szCs w:val="22"/>
          <w:lang w:val="ru-RU" w:eastAsia="ru-RU"/>
        </w:rPr>
        <w:t>Общественная некоммерческая организация</w:t>
      </w:r>
      <w:r w:rsidRPr="00B743AE">
        <w:rPr>
          <w:rFonts w:ascii="GHEA Grapalat" w:hAnsi="GHEA Grapalat"/>
          <w:spacing w:val="-6"/>
          <w:sz w:val="22"/>
          <w:szCs w:val="22"/>
          <w:lang w:val="ru-RU"/>
        </w:rPr>
        <w:t xml:space="preserve"> (далее — Заказчик) </w:t>
      </w:r>
      <w:r w:rsidRPr="00122BC7">
        <w:rPr>
          <w:rFonts w:ascii="GHEA Grapalat" w:hAnsi="GHEA Grapalat"/>
          <w:sz w:val="22"/>
          <w:szCs w:val="22"/>
          <w:lang w:val="ru-RU"/>
        </w:rPr>
        <w:t xml:space="preserve">процедуре закупок под кодом </w:t>
      </w:r>
      <w:r w:rsidRPr="00122BC7">
        <w:rPr>
          <w:rFonts w:ascii="GHEA Grapalat" w:hAnsi="GHEA Grapalat"/>
          <w:lang w:val="ru-RU"/>
        </w:rPr>
        <w:t>"</w:t>
      </w:r>
      <w:r w:rsidRPr="00122BC7">
        <w:rPr>
          <w:rFonts w:ascii="GHEA Grapalat" w:hAnsi="GHEA Grapalat"/>
          <w:b/>
          <w:sz w:val="22"/>
          <w:szCs w:val="22"/>
          <w:lang w:val="ru-RU"/>
        </w:rPr>
        <w:t xml:space="preserve"> </w:t>
      </w:r>
      <w:r w:rsidR="001D5145">
        <w:rPr>
          <w:rFonts w:ascii="GHEA Grapalat" w:hAnsi="GHEA Grapalat"/>
          <w:b/>
          <w:sz w:val="22"/>
          <w:szCs w:val="22"/>
          <w:lang w:val="ru-RU"/>
        </w:rPr>
        <w:t xml:space="preserve">АБА-ГААПДзБ-25/02       </w:t>
      </w:r>
      <w:r w:rsidRPr="00122BC7">
        <w:rPr>
          <w:rFonts w:ascii="GHEA Grapalat" w:hAnsi="GHEA Grapalat"/>
          <w:b/>
          <w:lang w:val="ru-RU"/>
        </w:rPr>
        <w:t>".</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2A450C" w:rsidRPr="00B138F3" w:rsidRDefault="002A450C" w:rsidP="002A450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DA73D6">
        <w:rPr>
          <w:rFonts w:ascii="GHEA Grapalat" w:hAnsi="GHEA Grapalat"/>
          <w:sz w:val="22"/>
          <w:szCs w:val="22"/>
        </w:rPr>
        <w:t>9</w:t>
      </w:r>
      <w:r w:rsidRPr="00B138F3">
        <w:rPr>
          <w:rFonts w:ascii="GHEA Grapalat" w:hAnsi="GHEA Grapalat"/>
          <w:sz w:val="22"/>
          <w:szCs w:val="22"/>
        </w:rPr>
        <w:t>0-ого рабочего дня, следующего за днем полного принятия заказчиком результата выполнения контракта, включительно.</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2A450C" w:rsidRPr="00B138F3" w:rsidDel="00A13215"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A450C" w:rsidRPr="00B138F3" w:rsidRDefault="002A450C" w:rsidP="002A450C">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A450C" w:rsidRPr="00B138F3" w:rsidRDefault="002A450C" w:rsidP="002A450C">
      <w:pPr>
        <w:widowControl w:val="0"/>
        <w:spacing w:after="160"/>
        <w:jc w:val="right"/>
        <w:rPr>
          <w:rFonts w:ascii="GHEA Grapalat" w:hAnsi="GHEA Grapalat"/>
          <w:sz w:val="22"/>
          <w:szCs w:val="22"/>
        </w:rPr>
      </w:pPr>
    </w:p>
    <w:p w:rsidR="002A450C" w:rsidRPr="00B138F3" w:rsidRDefault="002A450C" w:rsidP="002A450C">
      <w:pPr>
        <w:widowControl w:val="0"/>
        <w:spacing w:after="160"/>
        <w:jc w:val="right"/>
        <w:rPr>
          <w:rFonts w:ascii="GHEA Grapalat" w:hAnsi="GHEA Grapalat"/>
          <w:sz w:val="22"/>
          <w:szCs w:val="22"/>
        </w:rPr>
      </w:pPr>
      <w:r w:rsidRPr="00B138F3">
        <w:rPr>
          <w:rFonts w:ascii="GHEA Grapalat" w:hAnsi="GHEA Grapalat"/>
          <w:sz w:val="22"/>
          <w:szCs w:val="22"/>
        </w:rPr>
        <w:t>М. П.</w:t>
      </w:r>
    </w:p>
    <w:p w:rsidR="002A450C" w:rsidRPr="00B138F3" w:rsidRDefault="002A450C" w:rsidP="002A450C">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2A450C" w:rsidRPr="00B138F3" w:rsidRDefault="002A450C" w:rsidP="002A450C">
      <w:pPr>
        <w:widowControl w:val="0"/>
        <w:spacing w:after="160"/>
        <w:jc w:val="both"/>
        <w:rPr>
          <w:rFonts w:ascii="GHEA Grapalat" w:hAnsi="GHEA Grapalat"/>
          <w:sz w:val="22"/>
          <w:szCs w:val="22"/>
        </w:rPr>
      </w:pPr>
    </w:p>
    <w:p w:rsidR="002A450C" w:rsidRPr="00B138F3" w:rsidRDefault="002A450C" w:rsidP="002A450C">
      <w:pPr>
        <w:widowControl w:val="0"/>
        <w:spacing w:after="160"/>
        <w:jc w:val="both"/>
        <w:rPr>
          <w:rFonts w:ascii="GHEA Grapalat" w:hAnsi="GHEA Grapalat"/>
          <w:sz w:val="22"/>
          <w:szCs w:val="22"/>
        </w:rPr>
      </w:pPr>
    </w:p>
    <w:p w:rsidR="002A450C" w:rsidRPr="00B138F3" w:rsidRDefault="002A450C" w:rsidP="002A450C">
      <w:pPr>
        <w:rPr>
          <w:sz w:val="22"/>
          <w:szCs w:val="22"/>
        </w:rPr>
      </w:pPr>
    </w:p>
    <w:p w:rsidR="002A450C" w:rsidRPr="00B138F3" w:rsidRDefault="002A450C" w:rsidP="002A450C">
      <w:pPr>
        <w:widowControl w:val="0"/>
        <w:spacing w:after="160"/>
        <w:ind w:left="567" w:right="565"/>
        <w:jc w:val="both"/>
        <w:rPr>
          <w:rFonts w:ascii="GHEA Grapalat" w:hAnsi="GHEA Grapalat"/>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A450C" w:rsidRPr="00B138F3" w:rsidTr="00FE3AF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A450C" w:rsidRPr="00B138F3" w:rsidTr="00FE3AF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A450C" w:rsidRPr="00B138F3" w:rsidTr="00FE3A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A450C" w:rsidRPr="00B138F3" w:rsidTr="00FE3A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r w:rsidRPr="00B743AE">
              <w:rPr>
                <w:rFonts w:ascii="GHEA Grapalat" w:hAnsi="GHEA Grapalat"/>
                <w:lang w:val="ru-RU"/>
              </w:rPr>
              <w:t xml:space="preserve">9.Наименование, или имя, фамилия бенефициара: </w:t>
            </w:r>
            <w:r w:rsidRPr="00842170">
              <w:rPr>
                <w:rFonts w:ascii="GHEA Grapalat" w:hAnsi="GHEA Grapalat"/>
                <w:i w:val="0"/>
                <w:sz w:val="22"/>
                <w:szCs w:val="22"/>
                <w:lang w:val="ru-RU"/>
              </w:rPr>
              <w:t>&lt;&lt;</w:t>
            </w:r>
            <w:r w:rsidRPr="005906B1">
              <w:rPr>
                <w:rFonts w:ascii="GHEA Grapalat" w:hAnsi="GHEA Grapalat"/>
                <w:i w:val="0"/>
                <w:sz w:val="22"/>
                <w:szCs w:val="22"/>
                <w:lang w:val="ru-RU"/>
              </w:rPr>
              <w:t>Медицинская амбулатория Аралез</w:t>
            </w:r>
            <w:r w:rsidRPr="009E3F6C">
              <w:rPr>
                <w:rFonts w:ascii="GHEA Grapalat" w:hAnsi="GHEA Grapalat"/>
                <w:i w:val="0"/>
                <w:sz w:val="22"/>
                <w:szCs w:val="22"/>
                <w:lang w:val="ru-RU"/>
              </w:rPr>
              <w:t>а</w:t>
            </w:r>
            <w:r w:rsidRPr="00842170">
              <w:rPr>
                <w:rFonts w:ascii="GHEA Grapalat" w:hAnsi="GHEA Grapalat"/>
                <w:i w:val="0"/>
                <w:sz w:val="22"/>
                <w:szCs w:val="22"/>
                <w:lang w:val="ru-RU"/>
              </w:rPr>
              <w:t>&gt;&gt;</w:t>
            </w:r>
            <w:r w:rsidRPr="005906B1">
              <w:rPr>
                <w:rFonts w:ascii="GHEA Grapalat" w:hAnsi="GHEA Grapalat"/>
                <w:i w:val="0"/>
                <w:sz w:val="22"/>
                <w:szCs w:val="22"/>
                <w:lang w:val="ru-RU"/>
              </w:rPr>
              <w:t xml:space="preserve"> </w:t>
            </w:r>
            <w:r w:rsidRPr="005906B1">
              <w:rPr>
                <w:rFonts w:ascii="GHEA Grapalat" w:hAnsi="GHEA Grapalat"/>
                <w:i w:val="0"/>
                <w:sz w:val="22"/>
                <w:szCs w:val="22"/>
                <w:lang w:val="ru-RU" w:eastAsia="ru-RU"/>
              </w:rPr>
              <w:t>Общественная некоммерческая организация</w:t>
            </w:r>
          </w:p>
          <w:p w:rsidR="002A450C" w:rsidRPr="00B22E2D" w:rsidRDefault="002A450C" w:rsidP="00FE3AFB">
            <w:pPr>
              <w:pStyle w:val="BodyTextIndentCharCharCharCharChar"/>
              <w:spacing w:line="240" w:lineRule="auto"/>
              <w:ind w:firstLine="0"/>
              <w:rPr>
                <w:rFonts w:ascii="GHEA Grapalat" w:hAnsi="GHEA Grapalat"/>
                <w:lang w:val="ru-RU"/>
              </w:rPr>
            </w:pP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A450C" w:rsidRPr="00B138F3" w:rsidTr="00FE3AF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9E3F6C" w:rsidRDefault="002A450C" w:rsidP="00FE3AFB">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Pr>
                <w:rFonts w:ascii="GHEA Grapalat" w:hAnsi="GHEA Grapalat"/>
                <w:lang w:val="en-US"/>
              </w:rPr>
              <w:t>04105666</w:t>
            </w:r>
          </w:p>
        </w:tc>
      </w:tr>
      <w:tr w:rsidR="002A450C" w:rsidRPr="00B138F3" w:rsidTr="00FE3A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9E3F6C" w:rsidRDefault="002A450C" w:rsidP="00FE3AF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Ардшинбанк </w:t>
            </w:r>
          </w:p>
        </w:tc>
      </w:tr>
      <w:tr w:rsidR="002A450C" w:rsidRPr="00B138F3" w:rsidTr="00FE3A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105A40" w:rsidRDefault="002A450C" w:rsidP="00FE3AFB">
            <w:pPr>
              <w:rPr>
                <w:rFonts w:ascii="GHEA Grapalat" w:hAnsi="GHEA Grapalat"/>
                <w:lang w:val="en-US"/>
              </w:rPr>
            </w:pPr>
            <w:r>
              <w:rPr>
                <w:rFonts w:ascii="GHEA Grapalat" w:hAnsi="GHEA Grapalat"/>
              </w:rPr>
              <w:t xml:space="preserve">     </w:t>
            </w:r>
            <w:r w:rsidRPr="00814B5D">
              <w:rPr>
                <w:rFonts w:ascii="GHEA Grapalat" w:hAnsi="GHEA Grapalat"/>
              </w:rPr>
              <w:t>13.</w:t>
            </w:r>
            <w:r w:rsidRPr="00814B5D">
              <w:rPr>
                <w:rFonts w:ascii="GHEA Grapalat" w:hAnsi="GHEA Grapalat"/>
              </w:rPr>
              <w:tab/>
              <w:t xml:space="preserve">  Номер счета бенефициара (сч.№) </w:t>
            </w:r>
            <w:r>
              <w:rPr>
                <w:rFonts w:ascii="GHEA Grapalat" w:hAnsi="GHEA Grapalat"/>
                <w:lang w:val="en-US"/>
              </w:rPr>
              <w:t>247760254869</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A450C" w:rsidRPr="00B138F3" w:rsidTr="00FE3AFB">
        <w:trPr>
          <w:trHeight w:val="424"/>
        </w:trPr>
        <w:tc>
          <w:tcPr>
            <w:tcW w:w="10980" w:type="dxa"/>
            <w:gridSpan w:val="2"/>
            <w:tcBorders>
              <w:top w:val="single" w:sz="4" w:space="0" w:color="auto"/>
              <w:left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A450C" w:rsidRPr="00B138F3" w:rsidTr="00FE3A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A450C" w:rsidRPr="00B138F3" w:rsidTr="00FE3A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A450C" w:rsidRPr="00B138F3" w:rsidTr="00FE3AFB">
        <w:trPr>
          <w:trHeight w:val="2194"/>
        </w:trPr>
        <w:tc>
          <w:tcPr>
            <w:tcW w:w="5616" w:type="dxa"/>
            <w:tcBorders>
              <w:top w:val="nil"/>
              <w:left w:val="single" w:sz="4" w:space="0" w:color="auto"/>
              <w:bottom w:val="single" w:sz="4" w:space="0" w:color="auto"/>
              <w:right w:val="single" w:sz="4" w:space="0" w:color="auto"/>
            </w:tcBorders>
            <w:noWrap/>
            <w:vAlign w:val="bottom"/>
          </w:tcPr>
          <w:p w:rsidR="002A450C" w:rsidRPr="00B138F3" w:rsidRDefault="002A450C" w:rsidP="00FE3AF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A450C" w:rsidRPr="00B138F3" w:rsidRDefault="002A450C" w:rsidP="00FE3AF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A450C" w:rsidRPr="00B138F3" w:rsidRDefault="002A450C" w:rsidP="00FE3AF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jc w:val="right"/>
              <w:rPr>
                <w:rFonts w:ascii="GHEA Grapalat" w:hAnsi="GHEA Grapalat" w:cs="Tahoma"/>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A450C" w:rsidRPr="00B138F3" w:rsidTr="00FE3AFB">
        <w:trPr>
          <w:trHeight w:val="2194"/>
        </w:trPr>
        <w:tc>
          <w:tcPr>
            <w:tcW w:w="5616" w:type="dxa"/>
            <w:tcBorders>
              <w:top w:val="single" w:sz="4" w:space="0" w:color="auto"/>
              <w:left w:val="single" w:sz="4" w:space="0" w:color="auto"/>
              <w:right w:val="single" w:sz="4" w:space="0" w:color="auto"/>
            </w:tcBorders>
            <w:noWrap/>
            <w:vAlign w:val="bottom"/>
          </w:tcPr>
          <w:p w:rsidR="002A450C" w:rsidRPr="00B138F3" w:rsidRDefault="002A450C" w:rsidP="00FE3AF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A450C" w:rsidRPr="00B138F3" w:rsidRDefault="002A450C" w:rsidP="00FE3AFB">
            <w:pPr>
              <w:widowControl w:val="0"/>
              <w:spacing w:after="160"/>
              <w:rPr>
                <w:rFonts w:ascii="GHEA Grapalat" w:hAnsi="GHEA Grapalat"/>
              </w:rPr>
            </w:pPr>
          </w:p>
          <w:p w:rsidR="002A450C" w:rsidRPr="00B138F3" w:rsidRDefault="002A450C" w:rsidP="00FE3AFB">
            <w:pPr>
              <w:widowControl w:val="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A450C" w:rsidRPr="00B138F3" w:rsidRDefault="002A450C" w:rsidP="00FE3AFB">
            <w:pPr>
              <w:widowControl w:val="0"/>
              <w:spacing w:after="160"/>
              <w:rPr>
                <w:rFonts w:ascii="GHEA Grapalat" w:hAnsi="GHEA Grapalat" w:cs="Tahoma"/>
              </w:rPr>
            </w:pPr>
          </w:p>
          <w:p w:rsidR="002A450C" w:rsidRPr="00B138F3" w:rsidRDefault="002A450C" w:rsidP="00FE3AF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A450C" w:rsidRPr="00B138F3" w:rsidRDefault="002A450C" w:rsidP="00FE3AF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A450C" w:rsidRPr="00B138F3" w:rsidRDefault="002A450C" w:rsidP="00FE3AFB">
            <w:pPr>
              <w:widowControl w:val="0"/>
              <w:spacing w:after="160"/>
              <w:rPr>
                <w:rFonts w:ascii="GHEA Grapalat" w:hAnsi="GHEA Grapalat" w:cs="Tahoma"/>
              </w:rPr>
            </w:pPr>
          </w:p>
          <w:p w:rsidR="002A450C" w:rsidRPr="00B138F3" w:rsidRDefault="002A450C" w:rsidP="00FE3AFB">
            <w:pPr>
              <w:widowControl w:val="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A450C" w:rsidRPr="00B138F3" w:rsidRDefault="002A450C" w:rsidP="00FE3AFB">
            <w:pPr>
              <w:widowControl w:val="0"/>
              <w:spacing w:after="160"/>
              <w:rPr>
                <w:rFonts w:ascii="GHEA Grapalat" w:hAnsi="GHEA Grapalat" w:cs="Arial"/>
              </w:rPr>
            </w:pPr>
          </w:p>
        </w:tc>
      </w:tr>
      <w:tr w:rsidR="002A450C" w:rsidRPr="00B138F3" w:rsidTr="00FE3AFB">
        <w:trPr>
          <w:trHeight w:val="2194"/>
        </w:trPr>
        <w:tc>
          <w:tcPr>
            <w:tcW w:w="5616" w:type="dxa"/>
            <w:tcBorders>
              <w:top w:val="nil"/>
              <w:left w:val="single" w:sz="4" w:space="0" w:color="auto"/>
              <w:bottom w:val="single" w:sz="4" w:space="0" w:color="auto"/>
              <w:right w:val="single" w:sz="4" w:space="0" w:color="auto"/>
            </w:tcBorders>
            <w:noWrap/>
            <w:vAlign w:val="bottom"/>
          </w:tcPr>
          <w:p w:rsidR="002A450C" w:rsidRPr="00B138F3" w:rsidRDefault="002A450C" w:rsidP="00FE3AF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A450C" w:rsidRPr="00B138F3" w:rsidRDefault="002A450C" w:rsidP="00FE3AF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A450C" w:rsidRPr="00B138F3" w:rsidRDefault="002A450C" w:rsidP="00FE3AFB">
            <w:pPr>
              <w:widowControl w:val="0"/>
              <w:spacing w:after="160"/>
              <w:rPr>
                <w:rFonts w:ascii="GHEA Grapalat" w:hAnsi="GHEA Grapalat"/>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A450C" w:rsidRPr="00B138F3" w:rsidRDefault="002A450C" w:rsidP="002A450C">
      <w:pPr>
        <w:widowControl w:val="0"/>
        <w:spacing w:after="160"/>
        <w:jc w:val="center"/>
        <w:rPr>
          <w:rFonts w:ascii="GHEA Grapalat" w:hAnsi="GHEA Grapalat" w:cs="Sylfaen"/>
        </w:rPr>
      </w:pPr>
    </w:p>
    <w:p w:rsidR="002A450C" w:rsidRPr="00B138F3" w:rsidRDefault="002A450C" w:rsidP="002A450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A450C" w:rsidRPr="00B138F3" w:rsidRDefault="002A450C" w:rsidP="002A450C">
      <w:pPr>
        <w:rPr>
          <w:rFonts w:ascii="GHEA Grapalat" w:hAnsi="GHEA Grapalat" w:cs="Sylfaen"/>
        </w:rPr>
      </w:pPr>
      <w:r w:rsidRPr="00B138F3">
        <w:rPr>
          <w:rFonts w:ascii="GHEA Grapalat" w:hAnsi="GHEA Grapalat" w:cs="Sylfaen"/>
        </w:rPr>
        <w:br w:type="page"/>
      </w:r>
    </w:p>
    <w:p w:rsidR="002A450C" w:rsidRPr="00B138F3" w:rsidRDefault="002A450C" w:rsidP="002A450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A450C" w:rsidRPr="00B138F3" w:rsidTr="00FE3A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2A450C" w:rsidRPr="00B138F3" w:rsidTr="00FE3A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Del="0010680B"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2A450C" w:rsidRPr="00B138F3" w:rsidRDefault="002A450C" w:rsidP="00FE3A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bl>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5B23C2" w:rsidRDefault="005B23C2" w:rsidP="002A450C">
      <w:pPr>
        <w:widowControl w:val="0"/>
        <w:spacing w:after="160"/>
        <w:jc w:val="right"/>
        <w:rPr>
          <w:rFonts w:ascii="GHEA Grapalat" w:hAnsi="GHEA Grapalat"/>
          <w:i/>
        </w:rPr>
      </w:pPr>
    </w:p>
    <w:p w:rsidR="005B23C2" w:rsidRDefault="005B23C2" w:rsidP="002A450C">
      <w:pPr>
        <w:widowControl w:val="0"/>
        <w:spacing w:after="160"/>
        <w:jc w:val="right"/>
        <w:rPr>
          <w:rFonts w:ascii="GHEA Grapalat" w:hAnsi="GHEA Grapalat"/>
          <w:i/>
        </w:rPr>
      </w:pPr>
    </w:p>
    <w:p w:rsidR="002A450C" w:rsidRPr="009F5AAE" w:rsidRDefault="002A450C" w:rsidP="002A450C">
      <w:pPr>
        <w:widowControl w:val="0"/>
        <w:spacing w:after="160"/>
        <w:jc w:val="right"/>
        <w:rPr>
          <w:rFonts w:ascii="GHEA Grapalat" w:hAnsi="GHEA Grapalat" w:cs="GHEA Grapalat"/>
          <w:i/>
        </w:rPr>
      </w:pPr>
      <w:r w:rsidRPr="00B138F3">
        <w:rPr>
          <w:rFonts w:ascii="GHEA Grapalat" w:hAnsi="GHEA Grapalat"/>
          <w:i/>
        </w:rPr>
        <w:lastRenderedPageBreak/>
        <w:t xml:space="preserve">Приложение № </w:t>
      </w:r>
      <w:r w:rsidRPr="009F5AAE">
        <w:rPr>
          <w:rFonts w:ascii="GHEA Grapalat" w:hAnsi="GHEA Grapalat"/>
          <w:i/>
        </w:rPr>
        <w:t>6</w:t>
      </w:r>
    </w:p>
    <w:p w:rsidR="002A450C" w:rsidRPr="00831656" w:rsidRDefault="002A450C" w:rsidP="002A450C">
      <w:pPr>
        <w:pStyle w:val="31"/>
        <w:widowControl w:val="0"/>
        <w:spacing w:after="160" w:line="240" w:lineRule="auto"/>
        <w:jc w:val="right"/>
        <w:rPr>
          <w:rFonts w:ascii="GHEA Grapalat" w:hAnsi="GHEA Grapalat" w:cs="Arial"/>
          <w:b/>
          <w:sz w:val="22"/>
          <w:szCs w:val="22"/>
        </w:rPr>
      </w:pPr>
      <w:r w:rsidRPr="00B138F3">
        <w:rPr>
          <w:rFonts w:ascii="GHEA Grapalat" w:hAnsi="GHEA Grapalat"/>
          <w:i/>
        </w:rPr>
        <w:t>к Приглашению на открытый конкурс</w:t>
      </w:r>
      <w:r w:rsidRPr="00B138F3">
        <w:rPr>
          <w:rFonts w:ascii="GHEA Grapalat" w:hAnsi="GHEA Grapalat"/>
          <w:i/>
        </w:rPr>
        <w:br/>
        <w:t xml:space="preserve">под кодом </w:t>
      </w:r>
      <w:r w:rsidRPr="00831656">
        <w:rPr>
          <w:rFonts w:ascii="GHEA Grapalat" w:hAnsi="GHEA Grapalat"/>
          <w:sz w:val="22"/>
          <w:szCs w:val="22"/>
        </w:rPr>
        <w:t>"</w:t>
      </w:r>
      <w:r w:rsidRPr="00B22E2D">
        <w:rPr>
          <w:rFonts w:ascii="GHEA Grapalat" w:hAnsi="GHEA Grapalat"/>
          <w:b/>
          <w:sz w:val="22"/>
          <w:szCs w:val="22"/>
        </w:rPr>
        <w:t xml:space="preserve"> </w:t>
      </w:r>
      <w:r w:rsidR="001D5145">
        <w:rPr>
          <w:rFonts w:ascii="GHEA Grapalat" w:hAnsi="GHEA Grapalat"/>
          <w:b/>
          <w:sz w:val="22"/>
          <w:szCs w:val="22"/>
        </w:rPr>
        <w:t xml:space="preserve">АБА-ГААПДзБ-25/02       </w:t>
      </w:r>
      <w:r w:rsidRPr="00831656">
        <w:rPr>
          <w:rFonts w:ascii="GHEA Grapalat" w:hAnsi="GHEA Grapalat"/>
          <w:b/>
          <w:sz w:val="22"/>
          <w:szCs w:val="22"/>
        </w:rPr>
        <w:t>"</w:t>
      </w:r>
    </w:p>
    <w:p w:rsidR="008D352C" w:rsidRPr="00B138F3" w:rsidRDefault="008D352C" w:rsidP="00831656">
      <w:pPr>
        <w:pStyle w:val="31"/>
        <w:widowControl w:val="0"/>
        <w:spacing w:after="160" w:line="240" w:lineRule="auto"/>
        <w:jc w:val="right"/>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w:t>
      </w:r>
      <w:r w:rsidR="00C73E6D" w:rsidRPr="00C73E6D">
        <w:rPr>
          <w:rFonts w:ascii="GHEA Grapalat" w:hAnsi="GHEA Grapalat"/>
        </w:rPr>
        <w:t>3</w:t>
      </w:r>
      <w:r w:rsidR="00F15CED" w:rsidRPr="00B138F3">
        <w:rPr>
          <w:rFonts w:ascii="GHEA Grapalat" w:hAnsi="GHEA Grapalat"/>
        </w:rPr>
        <w:t>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w:t>
      </w:r>
      <w:r w:rsidR="00C73E6D" w:rsidRPr="00C73E6D">
        <w:rPr>
          <w:rFonts w:ascii="GHEA Grapalat" w:hAnsi="GHEA Grapalat"/>
        </w:rPr>
        <w:t>3</w:t>
      </w:r>
      <w:r w:rsidR="00786A78" w:rsidRPr="00B138F3">
        <w:rPr>
          <w:rFonts w:ascii="GHEA Grapalat" w:hAnsi="GHEA Grapalat"/>
        </w:rPr>
        <w:t>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w:t>
      </w:r>
      <w:r w:rsidR="00C73E6D" w:rsidRPr="00786E8B">
        <w:rPr>
          <w:rFonts w:ascii="GHEA Grapalat" w:hAnsi="GHEA Grapalat"/>
        </w:rPr>
        <w:t>2</w:t>
      </w:r>
      <w:r>
        <w:rPr>
          <w:rFonts w:ascii="GHEA Grapalat" w:hAnsi="GHEA Grapalat"/>
        </w:rPr>
        <w:t xml:space="preserve">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w:t>
      </w:r>
      <w:r w:rsidR="00C73E6D" w:rsidRPr="00C73E6D">
        <w:rPr>
          <w:rFonts w:ascii="GHEA Grapalat" w:hAnsi="GHEA Grapalat"/>
        </w:rPr>
        <w:t>10</w:t>
      </w:r>
      <w:r w:rsidR="00371CF8">
        <w:rPr>
          <w:rFonts w:ascii="GHEA Grapalat" w:hAnsi="GHEA Grapalat"/>
        </w:rPr>
        <w:t>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договора технической характеристике, с Продавца взимается штраф </w:t>
      </w:r>
      <w:r w:rsidRPr="00B138F3">
        <w:rPr>
          <w:rFonts w:ascii="GHEA Grapalat" w:hAnsi="GHEA Grapalat"/>
        </w:rPr>
        <w:lastRenderedPageBreak/>
        <w:t>в размере 0,5 (ноль целых пять десятых) процента от цены договора</w:t>
      </w:r>
      <w:r w:rsidR="00803ED8" w:rsidRPr="00B138F3">
        <w:rPr>
          <w:rStyle w:val="af6"/>
          <w:rFonts w:ascii="GHEA Grapalat" w:hAnsi="GHEA Grapalat"/>
        </w:rPr>
        <w:footnoteReference w:customMarkFollows="1" w:id="1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 xml:space="preserve">Условием исполнения сторонами прав и обязанностей, предусмотренных </w:t>
      </w:r>
      <w:r w:rsidRPr="00B138F3">
        <w:rPr>
          <w:rFonts w:ascii="GHEA Grapalat" w:hAnsi="GHEA Grapalat"/>
        </w:rPr>
        <w:lastRenderedPageBreak/>
        <w:t>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w:t>
      </w:r>
      <w:r w:rsidRPr="00B138F3">
        <w:rPr>
          <w:rFonts w:ascii="GHEA Grapalat" w:hAnsi="GHEA Grapalat"/>
          <w:spacing w:val="-6"/>
        </w:rPr>
        <w:lastRenderedPageBreak/>
        <w:t>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1571EA" w:rsidRDefault="001571EA" w:rsidP="00B46D58">
      <w:pPr>
        <w:widowControl w:val="0"/>
        <w:spacing w:after="160"/>
        <w:jc w:val="center"/>
      </w:pPr>
    </w:p>
    <w:p w:rsidR="001571EA" w:rsidRDefault="001571EA" w:rsidP="00B46D58">
      <w:pPr>
        <w:widowControl w:val="0"/>
        <w:spacing w:after="160"/>
        <w:jc w:val="center"/>
      </w:pPr>
    </w:p>
    <w:p w:rsidR="001571EA" w:rsidRPr="00AE2768" w:rsidRDefault="001571EA" w:rsidP="001571EA">
      <w:pPr>
        <w:jc w:val="center"/>
        <w:rPr>
          <w:rFonts w:ascii="GHEA Grapalat" w:hAnsi="GHEA Grapalat"/>
          <w:sz w:val="20"/>
          <w:lang w:val="hy-AM"/>
        </w:rPr>
      </w:pPr>
      <w:r w:rsidRPr="00AE2768">
        <w:rPr>
          <w:rFonts w:ascii="GHEA Grapalat" w:hAnsi="GHEA Grapalat"/>
          <w:sz w:val="20"/>
          <w:lang w:val="hy-AM"/>
        </w:rPr>
        <w:t>ТЕХНИЧЕСКИЕ ХАРАКТЕРИСТИКИ - ГРАФИК ЗАКУПОК*</w:t>
      </w:r>
    </w:p>
    <w:p w:rsidR="001571EA" w:rsidRPr="00AE2768" w:rsidRDefault="001571EA" w:rsidP="001571EA">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t xml:space="preserve">                                                                АМД: АМД</w:t>
      </w:r>
    </w:p>
    <w:tbl>
      <w:tblPr>
        <w:tblW w:w="154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795"/>
        <w:gridCol w:w="339"/>
        <w:gridCol w:w="2551"/>
        <w:gridCol w:w="709"/>
        <w:gridCol w:w="2977"/>
        <w:gridCol w:w="850"/>
        <w:gridCol w:w="567"/>
        <w:gridCol w:w="709"/>
        <w:gridCol w:w="100"/>
        <w:gridCol w:w="851"/>
        <w:gridCol w:w="2309"/>
        <w:gridCol w:w="709"/>
        <w:gridCol w:w="1376"/>
      </w:tblGrid>
      <w:tr w:rsidR="001571EA" w:rsidRPr="00AE2768" w:rsidTr="00B234AF">
        <w:tc>
          <w:tcPr>
            <w:tcW w:w="15423" w:type="dxa"/>
            <w:gridSpan w:val="14"/>
          </w:tcPr>
          <w:p w:rsidR="001571EA" w:rsidRPr="00AE2768" w:rsidRDefault="001571EA" w:rsidP="00B234AF">
            <w:pPr>
              <w:jc w:val="center"/>
              <w:rPr>
                <w:rFonts w:ascii="GHEA Grapalat" w:hAnsi="GHEA Grapalat"/>
                <w:sz w:val="18"/>
              </w:rPr>
            </w:pPr>
            <w:r w:rsidRPr="00AE2768">
              <w:rPr>
                <w:rFonts w:ascii="GHEA Grapalat" w:hAnsi="GHEA Grapalat"/>
                <w:sz w:val="18"/>
              </w:rPr>
              <w:t>Продукт:</w:t>
            </w:r>
          </w:p>
        </w:tc>
      </w:tr>
      <w:tr w:rsidR="001571EA" w:rsidRPr="003F0988" w:rsidTr="001D5145">
        <w:trPr>
          <w:trHeight w:val="219"/>
        </w:trPr>
        <w:tc>
          <w:tcPr>
            <w:tcW w:w="581"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номер дозы в приглашении</w:t>
            </w:r>
          </w:p>
        </w:tc>
        <w:tc>
          <w:tcPr>
            <w:tcW w:w="1134" w:type="dxa"/>
            <w:gridSpan w:val="2"/>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транзитный код, предусмотренный планом закупок по классификации CMA (CPV)</w:t>
            </w:r>
          </w:p>
        </w:tc>
        <w:tc>
          <w:tcPr>
            <w:tcW w:w="2551"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имя:</w:t>
            </w:r>
          </w:p>
        </w:tc>
        <w:tc>
          <w:tcPr>
            <w:tcW w:w="709"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товарный знак, знак и наименование производителя**</w:t>
            </w:r>
          </w:p>
        </w:tc>
        <w:tc>
          <w:tcPr>
            <w:tcW w:w="2977"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техническая спецификация</w:t>
            </w:r>
          </w:p>
        </w:tc>
        <w:tc>
          <w:tcPr>
            <w:tcW w:w="850"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единица измерения</w:t>
            </w:r>
          </w:p>
        </w:tc>
        <w:tc>
          <w:tcPr>
            <w:tcW w:w="567"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цена за единицу/ драм</w:t>
            </w:r>
          </w:p>
        </w:tc>
        <w:tc>
          <w:tcPr>
            <w:tcW w:w="809" w:type="dxa"/>
            <w:gridSpan w:val="2"/>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общая стоимость/ драм</w:t>
            </w:r>
          </w:p>
        </w:tc>
        <w:tc>
          <w:tcPr>
            <w:tcW w:w="851"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Общая сумма</w:t>
            </w:r>
          </w:p>
        </w:tc>
        <w:tc>
          <w:tcPr>
            <w:tcW w:w="4394" w:type="dxa"/>
            <w:gridSpan w:val="3"/>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предложения</w:t>
            </w:r>
          </w:p>
        </w:tc>
      </w:tr>
      <w:tr w:rsidR="001571EA" w:rsidRPr="003F0988" w:rsidTr="001D5145">
        <w:trPr>
          <w:trHeight w:val="445"/>
        </w:trPr>
        <w:tc>
          <w:tcPr>
            <w:tcW w:w="581" w:type="dxa"/>
            <w:vMerge/>
            <w:vAlign w:val="center"/>
          </w:tcPr>
          <w:p w:rsidR="001571EA" w:rsidRPr="003F0988" w:rsidRDefault="001571EA" w:rsidP="00B234AF">
            <w:pPr>
              <w:jc w:val="center"/>
              <w:rPr>
                <w:rFonts w:ascii="GHEA Grapalat" w:hAnsi="GHEA Grapalat"/>
                <w:sz w:val="14"/>
                <w:szCs w:val="14"/>
              </w:rPr>
            </w:pPr>
          </w:p>
        </w:tc>
        <w:tc>
          <w:tcPr>
            <w:tcW w:w="1134" w:type="dxa"/>
            <w:gridSpan w:val="2"/>
            <w:vMerge/>
            <w:vAlign w:val="center"/>
          </w:tcPr>
          <w:p w:rsidR="001571EA" w:rsidRPr="003F0988" w:rsidRDefault="001571EA" w:rsidP="00B234AF">
            <w:pPr>
              <w:jc w:val="center"/>
              <w:rPr>
                <w:rFonts w:ascii="GHEA Grapalat" w:hAnsi="GHEA Grapalat"/>
                <w:sz w:val="14"/>
                <w:szCs w:val="14"/>
              </w:rPr>
            </w:pPr>
          </w:p>
        </w:tc>
        <w:tc>
          <w:tcPr>
            <w:tcW w:w="2551" w:type="dxa"/>
            <w:vMerge/>
            <w:vAlign w:val="center"/>
          </w:tcPr>
          <w:p w:rsidR="001571EA" w:rsidRPr="003F0988" w:rsidRDefault="001571EA" w:rsidP="00B234AF">
            <w:pPr>
              <w:jc w:val="center"/>
              <w:rPr>
                <w:rFonts w:ascii="GHEA Grapalat" w:hAnsi="GHEA Grapalat"/>
                <w:sz w:val="14"/>
                <w:szCs w:val="14"/>
              </w:rPr>
            </w:pPr>
          </w:p>
        </w:tc>
        <w:tc>
          <w:tcPr>
            <w:tcW w:w="709" w:type="dxa"/>
            <w:vMerge/>
            <w:vAlign w:val="center"/>
          </w:tcPr>
          <w:p w:rsidR="001571EA" w:rsidRPr="003F0988" w:rsidRDefault="001571EA" w:rsidP="00B234AF">
            <w:pPr>
              <w:jc w:val="center"/>
              <w:rPr>
                <w:rFonts w:ascii="GHEA Grapalat" w:hAnsi="GHEA Grapalat"/>
                <w:sz w:val="14"/>
                <w:szCs w:val="14"/>
              </w:rPr>
            </w:pPr>
          </w:p>
        </w:tc>
        <w:tc>
          <w:tcPr>
            <w:tcW w:w="2977" w:type="dxa"/>
            <w:vMerge/>
            <w:vAlign w:val="center"/>
          </w:tcPr>
          <w:p w:rsidR="001571EA" w:rsidRPr="003F0988" w:rsidRDefault="001571EA" w:rsidP="00B234AF">
            <w:pPr>
              <w:jc w:val="center"/>
              <w:rPr>
                <w:rFonts w:ascii="GHEA Grapalat" w:hAnsi="GHEA Grapalat"/>
                <w:sz w:val="14"/>
                <w:szCs w:val="14"/>
              </w:rPr>
            </w:pPr>
          </w:p>
        </w:tc>
        <w:tc>
          <w:tcPr>
            <w:tcW w:w="850" w:type="dxa"/>
            <w:vMerge/>
            <w:vAlign w:val="center"/>
          </w:tcPr>
          <w:p w:rsidR="001571EA" w:rsidRPr="003F0988" w:rsidRDefault="001571EA" w:rsidP="00B234AF">
            <w:pPr>
              <w:jc w:val="center"/>
              <w:rPr>
                <w:rFonts w:ascii="GHEA Grapalat" w:hAnsi="GHEA Grapalat"/>
                <w:sz w:val="14"/>
                <w:szCs w:val="14"/>
              </w:rPr>
            </w:pPr>
          </w:p>
        </w:tc>
        <w:tc>
          <w:tcPr>
            <w:tcW w:w="567" w:type="dxa"/>
            <w:vMerge/>
            <w:vAlign w:val="center"/>
          </w:tcPr>
          <w:p w:rsidR="001571EA" w:rsidRPr="003F0988" w:rsidRDefault="001571EA" w:rsidP="00B234AF">
            <w:pPr>
              <w:jc w:val="center"/>
              <w:rPr>
                <w:rFonts w:ascii="GHEA Grapalat" w:hAnsi="GHEA Grapalat"/>
                <w:sz w:val="14"/>
                <w:szCs w:val="14"/>
              </w:rPr>
            </w:pPr>
          </w:p>
        </w:tc>
        <w:tc>
          <w:tcPr>
            <w:tcW w:w="809" w:type="dxa"/>
            <w:gridSpan w:val="2"/>
            <w:vMerge/>
            <w:vAlign w:val="center"/>
          </w:tcPr>
          <w:p w:rsidR="001571EA" w:rsidRPr="003F0988" w:rsidRDefault="001571EA" w:rsidP="00B234AF">
            <w:pPr>
              <w:jc w:val="center"/>
              <w:rPr>
                <w:rFonts w:ascii="GHEA Grapalat" w:hAnsi="GHEA Grapalat"/>
                <w:sz w:val="14"/>
                <w:szCs w:val="14"/>
              </w:rPr>
            </w:pPr>
          </w:p>
        </w:tc>
        <w:tc>
          <w:tcPr>
            <w:tcW w:w="851" w:type="dxa"/>
            <w:vMerge/>
            <w:vAlign w:val="center"/>
          </w:tcPr>
          <w:p w:rsidR="001571EA" w:rsidRPr="003F0988" w:rsidRDefault="001571EA" w:rsidP="00B234AF">
            <w:pPr>
              <w:jc w:val="center"/>
              <w:rPr>
                <w:rFonts w:ascii="GHEA Grapalat" w:hAnsi="GHEA Grapalat"/>
                <w:sz w:val="14"/>
                <w:szCs w:val="14"/>
              </w:rPr>
            </w:pPr>
          </w:p>
        </w:tc>
        <w:tc>
          <w:tcPr>
            <w:tcW w:w="2309" w:type="dxa"/>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адрес</w:t>
            </w:r>
          </w:p>
        </w:tc>
        <w:tc>
          <w:tcPr>
            <w:tcW w:w="709" w:type="dxa"/>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количество предметов</w:t>
            </w:r>
          </w:p>
        </w:tc>
        <w:tc>
          <w:tcPr>
            <w:tcW w:w="1376" w:type="dxa"/>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Дата***</w:t>
            </w:r>
          </w:p>
          <w:p w:rsidR="001571EA" w:rsidRPr="003F0988" w:rsidRDefault="001571EA" w:rsidP="00B234AF">
            <w:pPr>
              <w:jc w:val="center"/>
              <w:rPr>
                <w:rFonts w:ascii="GHEA Grapalat" w:hAnsi="GHEA Grapalat"/>
                <w:sz w:val="14"/>
                <w:szCs w:val="14"/>
              </w:rPr>
            </w:pPr>
          </w:p>
        </w:tc>
      </w:tr>
      <w:tr w:rsidR="001D5145" w:rsidRPr="002A59A0" w:rsidTr="001D5145">
        <w:tc>
          <w:tcPr>
            <w:tcW w:w="581" w:type="dxa"/>
            <w:vAlign w:val="center"/>
          </w:tcPr>
          <w:p w:rsidR="001D5145" w:rsidRDefault="001D5145" w:rsidP="001D5145">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1134" w:type="dxa"/>
            <w:gridSpan w:val="2"/>
            <w:vAlign w:val="center"/>
          </w:tcPr>
          <w:p w:rsidR="001D5145" w:rsidRDefault="001D5145" w:rsidP="001D5145">
            <w:pPr>
              <w:jc w:val="center"/>
              <w:rPr>
                <w:rFonts w:ascii="GHEA Grapalat" w:hAnsi="GHEA Grapalat" w:cs="Calibri"/>
                <w:color w:val="000000"/>
                <w:sz w:val="16"/>
                <w:szCs w:val="16"/>
              </w:rPr>
            </w:pPr>
            <w:r>
              <w:rPr>
                <w:rFonts w:ascii="GHEA Grapalat" w:hAnsi="GHEA Grapalat" w:cs="Calibri"/>
                <w:color w:val="000000"/>
                <w:sz w:val="16"/>
                <w:szCs w:val="16"/>
              </w:rPr>
              <w:t>33691600</w:t>
            </w:r>
          </w:p>
        </w:tc>
        <w:tc>
          <w:tcPr>
            <w:tcW w:w="2551" w:type="dxa"/>
            <w:vAlign w:val="center"/>
          </w:tcPr>
          <w:p w:rsidR="001D5145" w:rsidRDefault="001D5145" w:rsidP="001D5145">
            <w:pPr>
              <w:rPr>
                <w:rFonts w:ascii="GHEA Grapalat" w:hAnsi="GHEA Grapalat" w:cs="Calibri"/>
                <w:color w:val="000000"/>
                <w:sz w:val="16"/>
                <w:szCs w:val="16"/>
              </w:rPr>
            </w:pPr>
            <w:r>
              <w:rPr>
                <w:rFonts w:ascii="GHEA Grapalat" w:hAnsi="GHEA Grapalat" w:cs="Calibri"/>
                <w:color w:val="000000"/>
                <w:sz w:val="16"/>
                <w:szCs w:val="16"/>
              </w:rPr>
              <w:t>Леветирацетам 500 мг, таблетки, покрытые пленочной оболочкой.</w:t>
            </w:r>
          </w:p>
        </w:tc>
        <w:tc>
          <w:tcPr>
            <w:tcW w:w="709" w:type="dxa"/>
            <w:vAlign w:val="center"/>
          </w:tcPr>
          <w:p w:rsidR="001D5145" w:rsidRPr="00321A98" w:rsidRDefault="001D5145" w:rsidP="001D5145">
            <w:pPr>
              <w:pStyle w:val="23"/>
              <w:spacing w:line="240" w:lineRule="auto"/>
              <w:ind w:firstLine="0"/>
              <w:jc w:val="center"/>
              <w:rPr>
                <w:rFonts w:ascii="GHEA Grapalat" w:hAnsi="GHEA Grapalat"/>
                <w:sz w:val="16"/>
                <w:szCs w:val="16"/>
              </w:rPr>
            </w:pPr>
          </w:p>
        </w:tc>
        <w:tc>
          <w:tcPr>
            <w:tcW w:w="2977" w:type="dxa"/>
            <w:vAlign w:val="center"/>
          </w:tcPr>
          <w:p w:rsidR="001D5145" w:rsidRDefault="001D5145" w:rsidP="001D5145">
            <w:pPr>
              <w:rPr>
                <w:rFonts w:ascii="GHEA Grapalat" w:hAnsi="GHEA Grapalat" w:cs="Calibri"/>
                <w:color w:val="000000"/>
                <w:sz w:val="16"/>
                <w:szCs w:val="16"/>
              </w:rPr>
            </w:pPr>
            <w:r>
              <w:rPr>
                <w:rFonts w:ascii="GHEA Grapalat" w:hAnsi="GHEA Grapalat" w:cs="Calibri"/>
                <w:color w:val="000000"/>
                <w:sz w:val="16"/>
                <w:szCs w:val="16"/>
              </w:rPr>
              <w:t>Леветирацетам 500 мг, таблетки, покрытые пленочной оболочкой.</w:t>
            </w:r>
          </w:p>
        </w:tc>
        <w:tc>
          <w:tcPr>
            <w:tcW w:w="850" w:type="dxa"/>
            <w:vAlign w:val="center"/>
          </w:tcPr>
          <w:p w:rsidR="001D5145" w:rsidRPr="00321A98" w:rsidRDefault="001D5145" w:rsidP="001D5145">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1D5145" w:rsidRPr="00321A98" w:rsidRDefault="001D5145" w:rsidP="001D5145">
            <w:pPr>
              <w:jc w:val="center"/>
              <w:rPr>
                <w:rFonts w:ascii="Calibri" w:hAnsi="Calibri" w:cs="Calibri"/>
                <w:color w:val="000000"/>
                <w:sz w:val="16"/>
                <w:szCs w:val="16"/>
              </w:rPr>
            </w:pPr>
          </w:p>
        </w:tc>
        <w:tc>
          <w:tcPr>
            <w:tcW w:w="809" w:type="dxa"/>
            <w:gridSpan w:val="2"/>
            <w:vAlign w:val="center"/>
          </w:tcPr>
          <w:p w:rsidR="001D5145" w:rsidRPr="004F7EC9" w:rsidRDefault="001D5145" w:rsidP="001D5145">
            <w:pPr>
              <w:jc w:val="center"/>
              <w:rPr>
                <w:rFonts w:ascii="GHEA Grapalat" w:hAnsi="GHEA Grapalat"/>
                <w:color w:val="000000"/>
                <w:sz w:val="16"/>
                <w:szCs w:val="16"/>
              </w:rPr>
            </w:pPr>
            <w:r>
              <w:rPr>
                <w:rFonts w:ascii="GHEA Grapalat" w:hAnsi="GHEA Grapalat"/>
                <w:color w:val="000000"/>
                <w:sz w:val="16"/>
                <w:szCs w:val="16"/>
              </w:rPr>
              <w:t>138240</w:t>
            </w:r>
          </w:p>
        </w:tc>
        <w:tc>
          <w:tcPr>
            <w:tcW w:w="851" w:type="dxa"/>
            <w:tcBorders>
              <w:top w:val="single" w:sz="4" w:space="0" w:color="auto"/>
              <w:left w:val="single" w:sz="4" w:space="0" w:color="auto"/>
              <w:bottom w:val="single" w:sz="4" w:space="0" w:color="auto"/>
              <w:right w:val="single" w:sz="4" w:space="0" w:color="auto"/>
            </w:tcBorders>
            <w:vAlign w:val="center"/>
          </w:tcPr>
          <w:p w:rsidR="001D5145" w:rsidRDefault="001D5145" w:rsidP="001D5145">
            <w:pPr>
              <w:jc w:val="center"/>
              <w:rPr>
                <w:rFonts w:ascii="GHEA Grapalat" w:hAnsi="GHEA Grapalat" w:cs="Calibri"/>
                <w:color w:val="000000"/>
                <w:sz w:val="16"/>
                <w:szCs w:val="16"/>
              </w:rPr>
            </w:pPr>
            <w:r>
              <w:rPr>
                <w:rFonts w:ascii="GHEA Grapalat" w:hAnsi="GHEA Grapalat" w:cs="Calibri"/>
                <w:color w:val="000000"/>
                <w:sz w:val="16"/>
                <w:szCs w:val="16"/>
              </w:rPr>
              <w:t>1080</w:t>
            </w:r>
          </w:p>
        </w:tc>
        <w:tc>
          <w:tcPr>
            <w:tcW w:w="2309" w:type="dxa"/>
            <w:vAlign w:val="center"/>
          </w:tcPr>
          <w:p w:rsidR="001D5145" w:rsidRPr="003F0988" w:rsidRDefault="001D5145" w:rsidP="001D5145">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1D5145" w:rsidRDefault="001D5145" w:rsidP="001D5145">
            <w:pPr>
              <w:rPr>
                <w:rFonts w:ascii="GHEA Grapalat" w:hAnsi="GHEA Grapalat" w:cs="Calibri"/>
                <w:color w:val="000000"/>
                <w:sz w:val="16"/>
                <w:szCs w:val="16"/>
              </w:rPr>
            </w:pPr>
          </w:p>
        </w:tc>
        <w:tc>
          <w:tcPr>
            <w:tcW w:w="1376" w:type="dxa"/>
            <w:vMerge w:val="restart"/>
            <w:vAlign w:val="center"/>
          </w:tcPr>
          <w:p w:rsidR="001D5145" w:rsidRPr="002A59A0" w:rsidRDefault="001D5145" w:rsidP="001D5145">
            <w:pPr>
              <w:jc w:val="center"/>
              <w:rPr>
                <w:rFonts w:ascii="GHEA Grapalat" w:hAnsi="GHEA Grapalat"/>
                <w:sz w:val="16"/>
                <w:szCs w:val="16"/>
              </w:rPr>
            </w:pPr>
            <w:r w:rsidRPr="00015B80">
              <w:rPr>
                <w:rFonts w:ascii="GHEA Grapalat" w:hAnsi="GHEA Grapalat" w:cs="Sylfaen"/>
                <w:sz w:val="16"/>
                <w:szCs w:val="16"/>
                <w:lang w:val="hy-AM"/>
              </w:rPr>
              <w:t>Поставлять</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реализуется</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является</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что</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цель</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соответствующий</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финансовый</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средства</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доступность</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и:</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этого</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на основе</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на</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вечеринки</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между</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запечатанный</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контракта</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сила</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в</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от входа</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после</w:t>
            </w:r>
            <w:r w:rsidRPr="00015B80">
              <w:rPr>
                <w:rFonts w:ascii="GHEA Grapalat" w:hAnsi="GHEA Grapalat" w:cs="GHEA Grapalat"/>
                <w:sz w:val="16"/>
                <w:szCs w:val="16"/>
                <w:lang w:val="hy-AM"/>
              </w:rPr>
              <w:t>до 25</w:t>
            </w:r>
            <w:r w:rsidRPr="00015B80">
              <w:rPr>
                <w:rFonts w:ascii="MS Gothic" w:eastAsia="MS Gothic" w:hAnsi="MS Gothic" w:cs="MS Gothic" w:hint="eastAsia"/>
                <w:sz w:val="16"/>
                <w:szCs w:val="16"/>
                <w:lang w:val="hy-AM"/>
              </w:rPr>
              <w:t>.</w:t>
            </w:r>
            <w:r w:rsidRPr="00015B80">
              <w:rPr>
                <w:rFonts w:ascii="GHEA Grapalat" w:hAnsi="GHEA Grapalat" w:cs="GHEA Grapalat"/>
                <w:sz w:val="16"/>
                <w:szCs w:val="16"/>
                <w:lang w:val="hy-AM"/>
              </w:rPr>
              <w:t>12:00</w:t>
            </w:r>
            <w:r w:rsidRPr="00015B80">
              <w:rPr>
                <w:rFonts w:ascii="MS Gothic" w:eastAsia="MS Gothic" w:hAnsi="MS Gothic" w:cs="MS Gothic" w:hint="eastAsia"/>
                <w:sz w:val="16"/>
                <w:szCs w:val="16"/>
                <w:lang w:val="hy-AM"/>
              </w:rPr>
              <w:t>.</w:t>
            </w:r>
            <w:r w:rsidRPr="00015B80">
              <w:rPr>
                <w:rFonts w:ascii="GHEA Grapalat" w:hAnsi="GHEA Grapalat" w:cs="GHEA Grapalat"/>
                <w:sz w:val="16"/>
                <w:szCs w:val="16"/>
                <w:lang w:val="hy-AM"/>
              </w:rPr>
              <w:t>2025 год</w:t>
            </w:r>
            <w:r w:rsidRPr="00015B80">
              <w:rPr>
                <w:rFonts w:ascii="MS Gothic" w:eastAsia="MS Gothic" w:hAnsi="MS Gothic" w:cs="MS Gothic" w:hint="eastAsia"/>
                <w:sz w:val="16"/>
                <w:szCs w:val="16"/>
                <w:lang w:val="hy-AM"/>
              </w:rPr>
              <w:t>.</w:t>
            </w:r>
            <w:r w:rsidRPr="00015B80">
              <w:rPr>
                <w:rFonts w:ascii="GHEA Grapalat" w:hAnsi="GHEA Grapalat" w:cs="Sylfaen"/>
                <w:sz w:val="16"/>
                <w:szCs w:val="16"/>
                <w:lang w:val="hy-AM"/>
              </w:rPr>
              <w:t>:</w:t>
            </w:r>
            <w:r w:rsidRPr="00015B80">
              <w:rPr>
                <w:rFonts w:ascii="GHEA Grapalat" w:hAnsi="GHEA Grapalat" w:cs="GHEA Grapalat"/>
                <w:sz w:val="16"/>
                <w:szCs w:val="16"/>
                <w:lang w:val="hy-AM"/>
              </w:rPr>
              <w:t xml:space="preserve"> </w:t>
            </w:r>
            <w:r w:rsidRPr="00015B80">
              <w:rPr>
                <w:rFonts w:ascii="GHEA Grapalat" w:hAnsi="GHEA Grapalat" w:cs="Sylfaen"/>
                <w:b/>
                <w:bCs/>
                <w:i/>
                <w:iCs/>
                <w:sz w:val="16"/>
                <w:szCs w:val="16"/>
              </w:rPr>
              <w:t>сохранение</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РА:</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правительств</w:t>
            </w:r>
            <w:r w:rsidRPr="00015B80">
              <w:rPr>
                <w:rFonts w:ascii="GHEA Grapalat" w:hAnsi="GHEA Grapalat" w:cs="Sylfaen"/>
                <w:b/>
                <w:bCs/>
                <w:i/>
                <w:iCs/>
                <w:sz w:val="16"/>
                <w:szCs w:val="16"/>
              </w:rPr>
              <w:lastRenderedPageBreak/>
              <w:t>а</w:t>
            </w:r>
            <w:r w:rsidRPr="00015B80">
              <w:rPr>
                <w:rFonts w:ascii="GHEA Grapalat" w:hAnsi="GHEA Grapalat"/>
                <w:b/>
                <w:bCs/>
                <w:i/>
                <w:iCs/>
                <w:sz w:val="16"/>
                <w:szCs w:val="16"/>
              </w:rPr>
              <w:t>05.04.2017</w:t>
            </w:r>
            <w:r w:rsidRPr="00015B80">
              <w:rPr>
                <w:rFonts w:ascii="GHEA Grapalat" w:hAnsi="GHEA Grapalat" w:cs="Sylfaen"/>
                <w:b/>
                <w:bCs/>
                <w:i/>
                <w:iCs/>
                <w:sz w:val="16"/>
                <w:szCs w:val="16"/>
              </w:rPr>
              <w:t>тот</w:t>
            </w:r>
            <w:r w:rsidRPr="00015B80">
              <w:rPr>
                <w:rFonts w:ascii="GHEA Grapalat" w:hAnsi="GHEA Grapalat"/>
                <w:b/>
                <w:bCs/>
                <w:i/>
                <w:iCs/>
                <w:sz w:val="16"/>
                <w:szCs w:val="16"/>
              </w:rPr>
              <w:t>. N526-</w:t>
            </w:r>
            <w:r w:rsidRPr="00015B80">
              <w:rPr>
                <w:rFonts w:ascii="GHEA Grapalat" w:hAnsi="GHEA Grapalat" w:cs="Sylfaen"/>
                <w:b/>
                <w:bCs/>
                <w:i/>
                <w:iCs/>
                <w:sz w:val="16"/>
                <w:szCs w:val="16"/>
              </w:rPr>
              <w:t>Н:</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решение</w:t>
            </w:r>
            <w:r w:rsidRPr="00015B80">
              <w:rPr>
                <w:rFonts w:ascii="GHEA Grapalat" w:hAnsi="GHEA Grapalat"/>
                <w:b/>
                <w:bCs/>
                <w:i/>
                <w:iCs/>
                <w:sz w:val="16"/>
                <w:szCs w:val="16"/>
              </w:rPr>
              <w:t>21-</w:t>
            </w:r>
            <w:r w:rsidRPr="00015B80">
              <w:rPr>
                <w:rFonts w:ascii="GHEA Grapalat" w:hAnsi="GHEA Grapalat" w:cs="Sylfaen"/>
                <w:b/>
                <w:bCs/>
                <w:i/>
                <w:iCs/>
                <w:sz w:val="16"/>
                <w:szCs w:val="16"/>
              </w:rPr>
              <w:t>й</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точка</w:t>
            </w:r>
            <w:r w:rsidRPr="00015B80">
              <w:rPr>
                <w:rFonts w:ascii="GHEA Grapalat" w:hAnsi="GHEA Grapalat"/>
                <w:b/>
                <w:bCs/>
                <w:i/>
                <w:iCs/>
                <w:sz w:val="16"/>
                <w:szCs w:val="16"/>
              </w:rPr>
              <w:t>1-</w:t>
            </w:r>
            <w:r w:rsidRPr="00015B80">
              <w:rPr>
                <w:rFonts w:ascii="GHEA Grapalat" w:hAnsi="GHEA Grapalat" w:cs="Sylfaen"/>
                <w:b/>
                <w:bCs/>
                <w:i/>
                <w:iCs/>
                <w:sz w:val="16"/>
                <w:szCs w:val="16"/>
              </w:rPr>
              <w:t>в</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подраздела</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тот</w:t>
            </w:r>
            <w:r w:rsidRPr="00015B80">
              <w:rPr>
                <w:rFonts w:ascii="GHEA Grapalat" w:hAnsi="GHEA Grapalat"/>
                <w:b/>
                <w:bCs/>
                <w:i/>
                <w:iCs/>
                <w:sz w:val="16"/>
                <w:szCs w:val="16"/>
              </w:rPr>
              <w:t>)</w:t>
            </w:r>
            <w:r w:rsidRPr="00015B80">
              <w:rPr>
                <w:rFonts w:ascii="GHEA Grapalat" w:hAnsi="GHEA Grapalat" w:cs="Sylfaen"/>
                <w:b/>
                <w:bCs/>
                <w:i/>
                <w:iCs/>
                <w:sz w:val="16"/>
                <w:szCs w:val="16"/>
              </w:rPr>
              <w:t>абзац</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требования</w:t>
            </w:r>
          </w:p>
        </w:tc>
      </w:tr>
      <w:tr w:rsidR="001D5145" w:rsidRPr="002A59A0" w:rsidTr="001D5145">
        <w:tc>
          <w:tcPr>
            <w:tcW w:w="581" w:type="dxa"/>
            <w:vAlign w:val="center"/>
          </w:tcPr>
          <w:p w:rsidR="001D5145" w:rsidRPr="001D5145" w:rsidRDefault="001D5145" w:rsidP="001D5145">
            <w:pPr>
              <w:rPr>
                <w:rFonts w:ascii="GHEA Grapalat" w:hAnsi="GHEA Grapalat" w:cs="Calibri"/>
                <w:color w:val="000000"/>
                <w:sz w:val="16"/>
                <w:szCs w:val="16"/>
              </w:rPr>
            </w:pPr>
            <w:r>
              <w:rPr>
                <w:rFonts w:ascii="GHEA Grapalat" w:hAnsi="GHEA Grapalat" w:cs="Calibri"/>
                <w:color w:val="000000"/>
                <w:sz w:val="16"/>
                <w:szCs w:val="16"/>
              </w:rPr>
              <w:t>2</w:t>
            </w:r>
          </w:p>
        </w:tc>
        <w:tc>
          <w:tcPr>
            <w:tcW w:w="1134" w:type="dxa"/>
            <w:gridSpan w:val="2"/>
            <w:vAlign w:val="center"/>
          </w:tcPr>
          <w:p w:rsidR="001D5145" w:rsidRDefault="001D5145" w:rsidP="001D5145">
            <w:pPr>
              <w:jc w:val="center"/>
              <w:rPr>
                <w:rFonts w:ascii="GHEA Grapalat" w:hAnsi="GHEA Grapalat" w:cs="Calibri"/>
                <w:sz w:val="16"/>
                <w:szCs w:val="16"/>
              </w:rPr>
            </w:pPr>
            <w:r>
              <w:rPr>
                <w:rFonts w:ascii="GHEA Grapalat" w:hAnsi="GHEA Grapalat" w:cs="Calibri"/>
                <w:sz w:val="16"/>
                <w:szCs w:val="16"/>
              </w:rPr>
              <w:t>33611470</w:t>
            </w:r>
          </w:p>
        </w:tc>
        <w:tc>
          <w:tcPr>
            <w:tcW w:w="2551" w:type="dxa"/>
            <w:vAlign w:val="center"/>
          </w:tcPr>
          <w:p w:rsidR="001D5145" w:rsidRPr="007B1BC3" w:rsidRDefault="001D5145" w:rsidP="001D5145">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Пантопразол 40 мг</w:t>
            </w:r>
          </w:p>
        </w:tc>
        <w:tc>
          <w:tcPr>
            <w:tcW w:w="709" w:type="dxa"/>
            <w:vAlign w:val="center"/>
          </w:tcPr>
          <w:p w:rsidR="001D5145" w:rsidRPr="00444B5E" w:rsidRDefault="001D5145" w:rsidP="001D5145">
            <w:pPr>
              <w:pStyle w:val="23"/>
              <w:spacing w:line="240" w:lineRule="auto"/>
              <w:ind w:firstLine="0"/>
              <w:jc w:val="center"/>
              <w:rPr>
                <w:rFonts w:ascii="GHEA Grapalat" w:hAnsi="GHEA Grapalat" w:cs="Calibri"/>
                <w:color w:val="000000"/>
                <w:sz w:val="16"/>
                <w:szCs w:val="16"/>
                <w:lang w:val="hy-AM"/>
              </w:rPr>
            </w:pPr>
          </w:p>
        </w:tc>
        <w:tc>
          <w:tcPr>
            <w:tcW w:w="2977" w:type="dxa"/>
            <w:vAlign w:val="center"/>
          </w:tcPr>
          <w:p w:rsidR="001D5145" w:rsidRPr="007B1BC3" w:rsidRDefault="001D5145" w:rsidP="001D5145">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Пантопразол 40 мг</w:t>
            </w:r>
          </w:p>
        </w:tc>
        <w:tc>
          <w:tcPr>
            <w:tcW w:w="850" w:type="dxa"/>
            <w:vAlign w:val="center"/>
          </w:tcPr>
          <w:p w:rsidR="001D5145" w:rsidRPr="00444B5E" w:rsidRDefault="001D5145" w:rsidP="001D5145">
            <w:pPr>
              <w:jc w:val="center"/>
              <w:rPr>
                <w:rFonts w:ascii="GHEA Grapalat" w:hAnsi="GHEA Grapalat"/>
                <w:color w:val="000000"/>
                <w:sz w:val="16"/>
                <w:szCs w:val="16"/>
                <w:lang w:val="hy-AM"/>
              </w:rPr>
            </w:pPr>
            <w:r>
              <w:rPr>
                <w:rFonts w:ascii="GHEA Grapalat" w:hAnsi="GHEA Grapalat"/>
                <w:color w:val="000000"/>
                <w:sz w:val="16"/>
                <w:szCs w:val="16"/>
                <w:lang w:val="hy-AM"/>
              </w:rPr>
              <w:t>шт.</w:t>
            </w:r>
          </w:p>
        </w:tc>
        <w:tc>
          <w:tcPr>
            <w:tcW w:w="567" w:type="dxa"/>
            <w:vAlign w:val="center"/>
          </w:tcPr>
          <w:p w:rsidR="001D5145" w:rsidRPr="00321A98" w:rsidRDefault="001D5145" w:rsidP="001D5145">
            <w:pPr>
              <w:jc w:val="center"/>
              <w:rPr>
                <w:rFonts w:ascii="Calibri" w:hAnsi="Calibri" w:cs="Calibri"/>
                <w:color w:val="000000"/>
                <w:sz w:val="16"/>
                <w:szCs w:val="16"/>
              </w:rPr>
            </w:pPr>
          </w:p>
        </w:tc>
        <w:tc>
          <w:tcPr>
            <w:tcW w:w="709" w:type="dxa"/>
            <w:vAlign w:val="center"/>
          </w:tcPr>
          <w:p w:rsidR="001D5145" w:rsidRPr="004F7EC9" w:rsidRDefault="001D5145" w:rsidP="001D5145">
            <w:pPr>
              <w:jc w:val="center"/>
              <w:rPr>
                <w:rFonts w:ascii="GHEA Grapalat" w:hAnsi="GHEA Grapalat"/>
                <w:color w:val="000000"/>
                <w:sz w:val="16"/>
                <w:szCs w:val="16"/>
              </w:rPr>
            </w:pPr>
            <w:r>
              <w:rPr>
                <w:rFonts w:ascii="GHEA Grapalat" w:hAnsi="GHEA Grapalat"/>
                <w:color w:val="000000"/>
                <w:sz w:val="16"/>
                <w:szCs w:val="16"/>
              </w:rPr>
              <w:t>34080</w:t>
            </w:r>
          </w:p>
        </w:tc>
        <w:tc>
          <w:tcPr>
            <w:tcW w:w="951" w:type="dxa"/>
            <w:gridSpan w:val="2"/>
            <w:tcBorders>
              <w:top w:val="single" w:sz="4" w:space="0" w:color="auto"/>
              <w:left w:val="single" w:sz="4" w:space="0" w:color="auto"/>
              <w:bottom w:val="single" w:sz="4" w:space="0" w:color="auto"/>
              <w:right w:val="single" w:sz="4" w:space="0" w:color="auto"/>
            </w:tcBorders>
            <w:vAlign w:val="center"/>
          </w:tcPr>
          <w:p w:rsidR="001D5145" w:rsidRDefault="001D5145" w:rsidP="001D5145">
            <w:pPr>
              <w:rPr>
                <w:rFonts w:ascii="GHEA Grapalat" w:hAnsi="GHEA Grapalat" w:cs="Calibri"/>
                <w:color w:val="000000"/>
                <w:sz w:val="16"/>
                <w:szCs w:val="16"/>
              </w:rPr>
            </w:pPr>
            <w:r>
              <w:rPr>
                <w:rFonts w:ascii="GHEA Grapalat" w:hAnsi="GHEA Grapalat" w:cs="Calibri"/>
                <w:color w:val="000000"/>
                <w:sz w:val="16"/>
                <w:szCs w:val="16"/>
              </w:rPr>
              <w:t>480</w:t>
            </w:r>
          </w:p>
        </w:tc>
        <w:tc>
          <w:tcPr>
            <w:tcW w:w="2309" w:type="dxa"/>
            <w:vAlign w:val="center"/>
          </w:tcPr>
          <w:p w:rsidR="001D5145" w:rsidRPr="003F0988" w:rsidRDefault="001D5145" w:rsidP="001D5145">
            <w:pPr>
              <w:spacing w:after="160" w:line="259" w:lineRule="auto"/>
              <w:jc w:val="center"/>
              <w:rPr>
                <w:rFonts w:ascii="GHEA Grapalat" w:eastAsia="Calibri" w:hAnsi="GHEA Grapalat"/>
                <w:sz w:val="14"/>
                <w:szCs w:val="14"/>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1D5145" w:rsidRDefault="001D5145" w:rsidP="001D5145">
            <w:pPr>
              <w:rPr>
                <w:rFonts w:ascii="GHEA Grapalat" w:hAnsi="GHEA Grapalat" w:cs="Calibri"/>
                <w:color w:val="000000"/>
                <w:sz w:val="16"/>
                <w:szCs w:val="16"/>
                <w:lang w:val="hy-AM"/>
              </w:rPr>
            </w:pPr>
          </w:p>
        </w:tc>
        <w:tc>
          <w:tcPr>
            <w:tcW w:w="1376" w:type="dxa"/>
            <w:vMerge/>
            <w:vAlign w:val="center"/>
          </w:tcPr>
          <w:p w:rsidR="001D5145" w:rsidRPr="002A59A0" w:rsidRDefault="001D5145" w:rsidP="001D5145">
            <w:pPr>
              <w:jc w:val="center"/>
              <w:rPr>
                <w:rFonts w:ascii="GHEA Grapalat" w:hAnsi="GHEA Grapalat"/>
                <w:sz w:val="16"/>
                <w:szCs w:val="16"/>
              </w:rPr>
            </w:pPr>
          </w:p>
        </w:tc>
      </w:tr>
      <w:tr w:rsidR="001D5145" w:rsidRPr="002A59A0" w:rsidTr="002705F5">
        <w:trPr>
          <w:gridAfter w:val="12"/>
          <w:wAfter w:w="14047" w:type="dxa"/>
          <w:trHeight w:val="215"/>
        </w:trPr>
        <w:tc>
          <w:tcPr>
            <w:tcW w:w="1376" w:type="dxa"/>
            <w:gridSpan w:val="2"/>
            <w:vMerge w:val="restart"/>
            <w:vAlign w:val="center"/>
          </w:tcPr>
          <w:p w:rsidR="001D5145" w:rsidRPr="002A59A0" w:rsidRDefault="001D5145" w:rsidP="001D5145">
            <w:pPr>
              <w:jc w:val="center"/>
              <w:rPr>
                <w:rFonts w:ascii="GHEA Grapalat" w:hAnsi="GHEA Grapalat"/>
                <w:sz w:val="16"/>
                <w:szCs w:val="16"/>
              </w:rPr>
            </w:pPr>
          </w:p>
        </w:tc>
      </w:tr>
      <w:tr w:rsidR="001D5145" w:rsidRPr="002A59A0" w:rsidTr="002705F5">
        <w:trPr>
          <w:gridAfter w:val="12"/>
          <w:wAfter w:w="14047" w:type="dxa"/>
          <w:trHeight w:val="215"/>
        </w:trPr>
        <w:tc>
          <w:tcPr>
            <w:tcW w:w="1376" w:type="dxa"/>
            <w:gridSpan w:val="2"/>
            <w:vMerge/>
            <w:vAlign w:val="center"/>
          </w:tcPr>
          <w:p w:rsidR="001D5145" w:rsidRPr="00D73F68" w:rsidRDefault="001D5145" w:rsidP="001D5145">
            <w:pPr>
              <w:jc w:val="center"/>
              <w:rPr>
                <w:rFonts w:ascii="GHEA Grapalat" w:hAnsi="GHEA Grapalat" w:cs="Sylfaen"/>
                <w:color w:val="000000"/>
                <w:sz w:val="16"/>
                <w:szCs w:val="16"/>
                <w:lang w:val="hy-AM"/>
              </w:rPr>
            </w:pPr>
          </w:p>
        </w:tc>
      </w:tr>
      <w:tr w:rsidR="001D5145" w:rsidRPr="002A59A0" w:rsidTr="002705F5">
        <w:trPr>
          <w:gridAfter w:val="12"/>
          <w:wAfter w:w="14047" w:type="dxa"/>
          <w:trHeight w:val="215"/>
        </w:trPr>
        <w:tc>
          <w:tcPr>
            <w:tcW w:w="1376" w:type="dxa"/>
            <w:gridSpan w:val="2"/>
            <w:vMerge/>
            <w:vAlign w:val="center"/>
          </w:tcPr>
          <w:p w:rsidR="001D5145" w:rsidRPr="00D73F68" w:rsidRDefault="001D5145" w:rsidP="001D5145">
            <w:pPr>
              <w:jc w:val="center"/>
              <w:rPr>
                <w:rFonts w:ascii="GHEA Grapalat" w:hAnsi="GHEA Grapalat" w:cs="Sylfaen"/>
                <w:color w:val="000000"/>
                <w:sz w:val="16"/>
                <w:szCs w:val="16"/>
                <w:lang w:val="hy-AM"/>
              </w:rPr>
            </w:pPr>
          </w:p>
        </w:tc>
      </w:tr>
    </w:tbl>
    <w:p w:rsidR="001571EA" w:rsidRPr="00A27EF2" w:rsidRDefault="001571EA" w:rsidP="001571EA">
      <w:pPr>
        <w:ind w:left="360"/>
        <w:jc w:val="both"/>
        <w:rPr>
          <w:rFonts w:ascii="GHEA Grapalat" w:hAnsi="GHEA Grapalat" w:cs="Sylfaen"/>
          <w:sz w:val="14"/>
          <w:szCs w:val="14"/>
          <w:lang w:val="pt-BR"/>
        </w:rPr>
      </w:pPr>
      <w:r w:rsidRPr="00A27EF2">
        <w:rPr>
          <w:rFonts w:ascii="GHEA Grapalat" w:hAnsi="GHEA Grapalat"/>
          <w:sz w:val="14"/>
          <w:szCs w:val="14"/>
          <w:lang w:val="af-ZA"/>
        </w:rPr>
        <w:t>*</w:t>
      </w:r>
      <w:r w:rsidRPr="00A27EF2">
        <w:rPr>
          <w:rFonts w:ascii="GHEA Grapalat" w:hAnsi="GHEA Grapalat" w:cs="Sylfaen"/>
          <w:sz w:val="14"/>
          <w:szCs w:val="14"/>
          <w:lang w:val="pt-BR"/>
        </w:rPr>
        <w:t>Срок поставки продукции, а в случае поэтапной поставки – срок поставки первой фазы, устанавливается не менее 20 календарных дней, исчисление которых производится на дату вступления условий в силу. для выполнения прав и обязанностей сторон, предусмотренных договором, за исключением случая, когда выбранный участник обязуется поставить товар в более сжатые сроки. Срок поставки не может быть позднее 25 декабря указанного числа. год.</w:t>
      </w:r>
    </w:p>
    <w:p w:rsidR="001571EA" w:rsidRPr="00A27EF2" w:rsidRDefault="001571EA" w:rsidP="001571EA">
      <w:pPr>
        <w:ind w:left="360"/>
        <w:jc w:val="both"/>
        <w:rPr>
          <w:rFonts w:ascii="GHEA Grapalat" w:hAnsi="GHEA Grapalat"/>
          <w:sz w:val="14"/>
          <w:szCs w:val="14"/>
          <w:lang w:val="pt-BR"/>
        </w:rPr>
      </w:pPr>
      <w:r w:rsidRPr="00A27EF2">
        <w:rPr>
          <w:rFonts w:ascii="GHEA Grapalat" w:hAnsi="GHEA Grapalat" w:cs="Sylfaen"/>
          <w:sz w:val="14"/>
          <w:szCs w:val="14"/>
          <w:lang w:val="pt-BR"/>
        </w:rPr>
        <w:t>** Если договор заключен на основании статьи 15 части 6 Закона РА «О закупках», то расчет срока в графе осуществляется со дня вступления в силу заключаемого договора. между сторонами в случае финансовых средств.</w:t>
      </w:r>
      <w:r w:rsidRPr="00A27EF2">
        <w:rPr>
          <w:rFonts w:ascii="GHEA Grapalat" w:hAnsi="GHEA Grapalat"/>
          <w:sz w:val="14"/>
          <w:szCs w:val="14"/>
          <w:lang w:val="pt-BR"/>
        </w:rPr>
        <w:t>М:</w:t>
      </w:r>
      <w:r w:rsidRPr="00A27EF2">
        <w:rPr>
          <w:rFonts w:ascii="GHEA Grapalat" w:hAnsi="GHEA Grapalat" w:cs="Sylfaen"/>
          <w:sz w:val="14"/>
          <w:szCs w:val="14"/>
          <w:lang w:val="pt-BR"/>
        </w:rPr>
        <w:t>срок подачи не может быть позднее 25 декабря текущего года.</w:t>
      </w:r>
    </w:p>
    <w:p w:rsidR="001571EA" w:rsidRPr="00A27EF2" w:rsidRDefault="001571EA" w:rsidP="001571EA">
      <w:pPr>
        <w:ind w:left="360"/>
        <w:jc w:val="both"/>
        <w:rPr>
          <w:rFonts w:ascii="GHEA Grapalat" w:hAnsi="GHEA Grapalat" w:cs="Arial"/>
          <w:sz w:val="14"/>
          <w:szCs w:val="14"/>
          <w:lang w:val="pt-BR"/>
        </w:rPr>
      </w:pPr>
      <w:r w:rsidRPr="00A27EF2">
        <w:rPr>
          <w:rFonts w:ascii="GHEA Grapalat" w:hAnsi="GHEA Grapalat"/>
          <w:sz w:val="14"/>
          <w:szCs w:val="14"/>
          <w:lang w:val="pt-BR"/>
        </w:rPr>
        <w:t>***</w:t>
      </w:r>
      <w:r w:rsidRPr="00A27EF2">
        <w:rPr>
          <w:rFonts w:ascii="GHEA Grapalat" w:hAnsi="GHEA Grapalat" w:cs="Sylfaen"/>
          <w:sz w:val="14"/>
          <w:szCs w:val="14"/>
        </w:rPr>
        <w:t>Знакомство</w:t>
      </w:r>
      <w:r w:rsidRPr="00A27EF2">
        <w:rPr>
          <w:rFonts w:ascii="GHEA Grapalat" w:hAnsi="GHEA Grapalat" w:cs="Arial"/>
          <w:sz w:val="14"/>
          <w:szCs w:val="14"/>
          <w:lang w:val="pt-BR"/>
        </w:rPr>
        <w:t>(</w:t>
      </w:r>
      <w:r w:rsidRPr="00A27EF2">
        <w:rPr>
          <w:rFonts w:ascii="GHEA Grapalat" w:hAnsi="GHEA Grapalat" w:cs="Sylfaen"/>
          <w:sz w:val="14"/>
          <w:szCs w:val="14"/>
        </w:rPr>
        <w:t>Приложение:</w:t>
      </w:r>
      <w:r>
        <w:rPr>
          <w:rFonts w:ascii="GHEA Grapalat" w:hAnsi="GHEA Grapalat" w:cs="Arial"/>
          <w:sz w:val="14"/>
          <w:szCs w:val="14"/>
          <w:lang w:val="pt-BR"/>
        </w:rPr>
        <w:t xml:space="preserve"> </w:t>
      </w:r>
      <w:r w:rsidRPr="00A27EF2">
        <w:rPr>
          <w:rFonts w:ascii="GHEA Grapalat" w:hAnsi="GHEA Grapalat" w:cs="Sylfaen"/>
          <w:sz w:val="14"/>
          <w:szCs w:val="14"/>
        </w:rPr>
        <w:t>РА:</w:t>
      </w:r>
      <w:r w:rsidRPr="00A27EF2">
        <w:rPr>
          <w:rFonts w:ascii="GHEA Grapalat" w:hAnsi="GHEA Grapalat" w:cs="Arial"/>
          <w:sz w:val="14"/>
          <w:szCs w:val="14"/>
          <w:lang w:val="pt-BR"/>
        </w:rPr>
        <w:t xml:space="preserve"> </w:t>
      </w:r>
      <w:r w:rsidRPr="00A27EF2">
        <w:rPr>
          <w:rFonts w:ascii="GHEA Grapalat" w:hAnsi="GHEA Grapalat" w:cs="Sylfaen"/>
          <w:sz w:val="14"/>
          <w:szCs w:val="14"/>
        </w:rPr>
        <w:t>правительства</w:t>
      </w:r>
      <w:r w:rsidRPr="00A27EF2">
        <w:rPr>
          <w:rFonts w:ascii="GHEA Grapalat" w:hAnsi="GHEA Grapalat" w:cs="Arial"/>
          <w:sz w:val="14"/>
          <w:szCs w:val="14"/>
          <w:lang w:val="pt-BR"/>
        </w:rPr>
        <w:t>2013:</w:t>
      </w:r>
      <w:r w:rsidRPr="00A27EF2">
        <w:rPr>
          <w:rFonts w:ascii="GHEA Grapalat" w:hAnsi="GHEA Grapalat" w:cs="Sylfaen"/>
          <w:sz w:val="14"/>
          <w:szCs w:val="14"/>
        </w:rPr>
        <w:t>год</w:t>
      </w:r>
      <w:r w:rsidRPr="00A27EF2">
        <w:rPr>
          <w:rFonts w:ascii="GHEA Grapalat" w:hAnsi="GHEA Grapalat" w:cs="Arial"/>
          <w:sz w:val="14"/>
          <w:szCs w:val="14"/>
          <w:lang w:val="pt-BR"/>
        </w:rPr>
        <w:t xml:space="preserve"> </w:t>
      </w:r>
      <w:r w:rsidRPr="00A27EF2">
        <w:rPr>
          <w:rFonts w:ascii="GHEA Grapalat" w:hAnsi="GHEA Grapalat" w:cs="Sylfaen"/>
          <w:sz w:val="14"/>
          <w:szCs w:val="14"/>
        </w:rPr>
        <w:t>Может</w:t>
      </w:r>
      <w:r w:rsidRPr="00A27EF2">
        <w:rPr>
          <w:rFonts w:ascii="GHEA Grapalat" w:hAnsi="GHEA Grapalat" w:cs="Arial"/>
          <w:sz w:val="14"/>
          <w:szCs w:val="14"/>
          <w:lang w:val="pt-BR"/>
        </w:rPr>
        <w:t>2-</w:t>
      </w:r>
      <w:r w:rsidRPr="00A27EF2">
        <w:rPr>
          <w:rFonts w:ascii="GHEA Grapalat" w:hAnsi="GHEA Grapalat" w:cs="Sylfaen"/>
          <w:sz w:val="14"/>
          <w:szCs w:val="14"/>
        </w:rPr>
        <w:t>в:</w:t>
      </w:r>
      <w:r w:rsidRPr="00A27EF2">
        <w:rPr>
          <w:rFonts w:ascii="GHEA Grapalat" w:hAnsi="GHEA Grapalat" w:cs="Arial"/>
          <w:sz w:val="14"/>
          <w:szCs w:val="14"/>
          <w:lang w:val="pt-BR"/>
        </w:rPr>
        <w:t>Н 502 -</w:t>
      </w:r>
      <w:r w:rsidRPr="00A27EF2">
        <w:rPr>
          <w:rFonts w:ascii="GHEA Grapalat" w:hAnsi="GHEA Grapalat" w:cs="Sylfaen"/>
          <w:sz w:val="14"/>
          <w:szCs w:val="14"/>
        </w:rPr>
        <w:t>Н:</w:t>
      </w:r>
      <w:r w:rsidRPr="00A27EF2">
        <w:rPr>
          <w:rFonts w:ascii="GHEA Grapalat" w:hAnsi="GHEA Grapalat" w:cs="Arial"/>
          <w:sz w:val="14"/>
          <w:szCs w:val="14"/>
          <w:lang w:val="pt-BR"/>
        </w:rPr>
        <w:t xml:space="preserve"> </w:t>
      </w:r>
      <w:r w:rsidRPr="00A27EF2">
        <w:rPr>
          <w:rFonts w:ascii="GHEA Grapalat" w:hAnsi="GHEA Grapalat" w:cs="Sylfaen"/>
          <w:sz w:val="14"/>
          <w:szCs w:val="14"/>
        </w:rPr>
        <w:t>решение</w:t>
      </w:r>
      <w:r w:rsidRPr="00A27EF2">
        <w:rPr>
          <w:rFonts w:ascii="GHEA Grapalat" w:hAnsi="GHEA Grapalat" w:cs="Arial"/>
          <w:sz w:val="14"/>
          <w:szCs w:val="14"/>
          <w:lang w:val="pt-BR"/>
        </w:rPr>
        <w:t xml:space="preserve">)  </w:t>
      </w:r>
      <w:r w:rsidRPr="00A27EF2">
        <w:rPr>
          <w:rFonts w:ascii="GHEA Grapalat" w:hAnsi="GHEA Grapalat" w:cs="Sylfaen"/>
          <w:sz w:val="14"/>
          <w:szCs w:val="14"/>
        </w:rPr>
        <w:t>лекарство</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сроки</w:t>
      </w:r>
      <w:r w:rsidRPr="00A27EF2">
        <w:rPr>
          <w:rFonts w:ascii="GHEA Grapalat" w:hAnsi="GHEA Grapalat" w:cs="Arial"/>
          <w:sz w:val="14"/>
          <w:szCs w:val="14"/>
          <w:lang w:val="pt-BR"/>
        </w:rPr>
        <w:t xml:space="preserve"> </w:t>
      </w:r>
      <w:r w:rsidRPr="00A27EF2">
        <w:rPr>
          <w:rFonts w:ascii="GHEA Grapalat" w:hAnsi="GHEA Grapalat" w:cs="Sylfaen"/>
          <w:sz w:val="14"/>
          <w:szCs w:val="14"/>
        </w:rPr>
        <w:t>покупателю</w:t>
      </w:r>
      <w:r w:rsidRPr="00A27EF2">
        <w:rPr>
          <w:rFonts w:ascii="GHEA Grapalat" w:hAnsi="GHEA Grapalat" w:cs="Arial"/>
          <w:sz w:val="14"/>
          <w:szCs w:val="14"/>
          <w:lang w:val="pt-BR"/>
        </w:rPr>
        <w:t xml:space="preserve"> </w:t>
      </w:r>
      <w:r w:rsidRPr="00A27EF2">
        <w:rPr>
          <w:rFonts w:ascii="GHEA Grapalat" w:hAnsi="GHEA Grapalat" w:cs="Sylfaen"/>
          <w:sz w:val="14"/>
          <w:szCs w:val="14"/>
        </w:rPr>
        <w:t>доставки</w:t>
      </w:r>
      <w:r w:rsidRPr="00A27EF2">
        <w:rPr>
          <w:rFonts w:ascii="GHEA Grapalat" w:hAnsi="GHEA Grapalat" w:cs="Arial"/>
          <w:sz w:val="14"/>
          <w:szCs w:val="14"/>
          <w:lang w:val="pt-BR"/>
        </w:rPr>
        <w:t xml:space="preserve"> </w:t>
      </w:r>
      <w:r w:rsidRPr="00A27EF2">
        <w:rPr>
          <w:rFonts w:ascii="GHEA Grapalat" w:hAnsi="GHEA Grapalat" w:cs="Sylfaen"/>
          <w:sz w:val="14"/>
          <w:szCs w:val="14"/>
        </w:rPr>
        <w:t>в данный момент</w:t>
      </w:r>
      <w:r w:rsidRPr="00A27EF2">
        <w:rPr>
          <w:rFonts w:ascii="GHEA Grapalat" w:hAnsi="GHEA Grapalat" w:cs="Arial"/>
          <w:sz w:val="14"/>
          <w:szCs w:val="14"/>
          <w:lang w:val="pt-BR"/>
        </w:rPr>
        <w:t xml:space="preserve"> </w:t>
      </w:r>
      <w:r w:rsidRPr="00A27EF2">
        <w:rPr>
          <w:rFonts w:ascii="GHEA Grapalat" w:hAnsi="GHEA Grapalat" w:cs="Sylfaen"/>
          <w:sz w:val="14"/>
          <w:szCs w:val="14"/>
        </w:rPr>
        <w:t>нуждаться</w:t>
      </w:r>
      <w:r w:rsidRPr="00A27EF2">
        <w:rPr>
          <w:rFonts w:ascii="GHEA Grapalat" w:hAnsi="GHEA Grapalat" w:cs="Arial"/>
          <w:sz w:val="14"/>
          <w:szCs w:val="14"/>
          <w:lang w:val="pt-BR"/>
        </w:rPr>
        <w:t xml:space="preserve"> </w:t>
      </w:r>
      <w:r w:rsidRPr="00A27EF2">
        <w:rPr>
          <w:rFonts w:ascii="GHEA Grapalat" w:hAnsi="GHEA Grapalat" w:cs="Sylfaen"/>
          <w:sz w:val="14"/>
          <w:szCs w:val="14"/>
        </w:rPr>
        <w:t>является</w:t>
      </w:r>
      <w:r w:rsidRPr="00A27EF2">
        <w:rPr>
          <w:rFonts w:ascii="GHEA Grapalat" w:hAnsi="GHEA Grapalat" w:cs="Arial"/>
          <w:sz w:val="14"/>
          <w:szCs w:val="14"/>
          <w:lang w:val="pt-BR"/>
        </w:rPr>
        <w:t xml:space="preserve"> </w:t>
      </w:r>
      <w:r w:rsidRPr="00A27EF2">
        <w:rPr>
          <w:rFonts w:ascii="GHEA Grapalat" w:hAnsi="GHEA Grapalat" w:cs="Sylfaen"/>
          <w:sz w:val="14"/>
          <w:szCs w:val="14"/>
        </w:rPr>
        <w:t>быть</w:t>
      </w:r>
      <w:r w:rsidRPr="00A27EF2">
        <w:rPr>
          <w:rFonts w:ascii="GHEA Grapalat" w:hAnsi="GHEA Grapalat" w:cs="Arial"/>
          <w:sz w:val="14"/>
          <w:szCs w:val="14"/>
          <w:lang w:val="pt-BR"/>
        </w:rPr>
        <w:t xml:space="preserve"> </w:t>
      </w:r>
      <w:r w:rsidRPr="00A27EF2">
        <w:rPr>
          <w:rFonts w:ascii="GHEA Grapalat" w:hAnsi="GHEA Grapalat" w:cs="Sylfaen"/>
          <w:sz w:val="14"/>
          <w:szCs w:val="14"/>
        </w:rPr>
        <w:t>следующее:</w:t>
      </w:r>
      <w:r w:rsidRPr="00A27EF2">
        <w:rPr>
          <w:rFonts w:ascii="GHEA Grapalat" w:hAnsi="GHEA Grapalat" w:cs="Arial"/>
          <w:sz w:val="14"/>
          <w:szCs w:val="14"/>
          <w:lang w:val="pt-BR"/>
        </w:rPr>
        <w:t>``</w:t>
      </w:r>
    </w:p>
    <w:p w:rsidR="001571EA" w:rsidRPr="00A27EF2" w:rsidRDefault="001571EA" w:rsidP="001571EA">
      <w:pPr>
        <w:ind w:left="360"/>
        <w:jc w:val="both"/>
        <w:rPr>
          <w:rFonts w:ascii="GHEA Grapalat" w:hAnsi="GHEA Grapalat" w:cs="Arial"/>
          <w:sz w:val="14"/>
          <w:szCs w:val="14"/>
          <w:lang w:val="pt-BR"/>
        </w:rPr>
      </w:pPr>
      <w:r w:rsidRPr="00A27EF2">
        <w:rPr>
          <w:rFonts w:ascii="GHEA Grapalat" w:hAnsi="GHEA Grapalat" w:cs="Sylfaen"/>
          <w:sz w:val="14"/>
          <w:szCs w:val="14"/>
        </w:rPr>
        <w:t>а</w:t>
      </w:r>
      <w:r w:rsidRPr="00A27EF2">
        <w:rPr>
          <w:rFonts w:ascii="GHEA Grapalat" w:hAnsi="GHEA Grapalat" w:cs="Arial"/>
          <w:sz w:val="14"/>
          <w:szCs w:val="14"/>
          <w:lang w:val="pt-BR"/>
        </w:rPr>
        <w:t>. 2,5</w:t>
      </w:r>
      <w:r w:rsidRPr="00A27EF2">
        <w:rPr>
          <w:rFonts w:ascii="GHEA Grapalat" w:hAnsi="GHEA Grapalat" w:cs="Sylfaen"/>
          <w:sz w:val="14"/>
          <w:szCs w:val="14"/>
        </w:rPr>
        <w:t>с года</w:t>
      </w:r>
      <w:r w:rsidRPr="00A27EF2">
        <w:rPr>
          <w:rFonts w:ascii="GHEA Grapalat" w:hAnsi="GHEA Grapalat" w:cs="Arial"/>
          <w:sz w:val="14"/>
          <w:szCs w:val="14"/>
          <w:lang w:val="pt-BR"/>
        </w:rPr>
        <w:t xml:space="preserve"> </w:t>
      </w:r>
      <w:r w:rsidRPr="00A27EF2">
        <w:rPr>
          <w:rFonts w:ascii="GHEA Grapalat" w:hAnsi="GHEA Grapalat" w:cs="Sylfaen"/>
          <w:sz w:val="14"/>
          <w:szCs w:val="14"/>
        </w:rPr>
        <w:t>более</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срок:</w:t>
      </w:r>
      <w:r w:rsidRPr="00A27EF2">
        <w:rPr>
          <w:rFonts w:ascii="GHEA Grapalat" w:hAnsi="GHEA Grapalat" w:cs="Arial"/>
          <w:sz w:val="14"/>
          <w:szCs w:val="14"/>
          <w:lang w:val="pt-BR"/>
        </w:rPr>
        <w:t xml:space="preserve"> </w:t>
      </w:r>
      <w:r w:rsidRPr="00A27EF2">
        <w:rPr>
          <w:rFonts w:ascii="GHEA Grapalat" w:hAnsi="GHEA Grapalat" w:cs="Sylfaen"/>
          <w:sz w:val="14"/>
          <w:szCs w:val="14"/>
        </w:rPr>
        <w:t>имея</w:t>
      </w:r>
      <w:r w:rsidRPr="00A27EF2">
        <w:rPr>
          <w:rFonts w:ascii="GHEA Grapalat" w:hAnsi="GHEA Grapalat" w:cs="Arial"/>
          <w:sz w:val="14"/>
          <w:szCs w:val="14"/>
          <w:lang w:val="pt-BR"/>
        </w:rPr>
        <w:t xml:space="preserve"> </w:t>
      </w:r>
      <w:r w:rsidRPr="00A27EF2">
        <w:rPr>
          <w:rFonts w:ascii="GHEA Grapalat" w:hAnsi="GHEA Grapalat" w:cs="Sylfaen"/>
          <w:sz w:val="14"/>
          <w:szCs w:val="14"/>
        </w:rPr>
        <w:t>наркотики</w:t>
      </w:r>
      <w:r w:rsidRPr="00A27EF2">
        <w:rPr>
          <w:rFonts w:ascii="GHEA Grapalat" w:hAnsi="GHEA Grapalat" w:cs="Arial"/>
          <w:sz w:val="14"/>
          <w:szCs w:val="14"/>
          <w:lang w:val="pt-BR"/>
        </w:rPr>
        <w:t xml:space="preserve"> </w:t>
      </w:r>
      <w:r w:rsidRPr="00A27EF2">
        <w:rPr>
          <w:rFonts w:ascii="GHEA Grapalat" w:hAnsi="GHEA Grapalat" w:cs="Sylfaen"/>
          <w:sz w:val="14"/>
          <w:szCs w:val="14"/>
        </w:rPr>
        <w:t>сдавать</w:t>
      </w:r>
      <w:r w:rsidRPr="00A27EF2">
        <w:rPr>
          <w:rFonts w:ascii="GHEA Grapalat" w:hAnsi="GHEA Grapalat" w:cs="Arial"/>
          <w:sz w:val="14"/>
          <w:szCs w:val="14"/>
          <w:lang w:val="pt-BR"/>
        </w:rPr>
        <w:t xml:space="preserve"> </w:t>
      </w:r>
      <w:r w:rsidRPr="00A27EF2">
        <w:rPr>
          <w:rFonts w:ascii="GHEA Grapalat" w:hAnsi="GHEA Grapalat" w:cs="Sylfaen"/>
          <w:sz w:val="14"/>
          <w:szCs w:val="14"/>
        </w:rPr>
        <w:t>в данный момент</w:t>
      </w:r>
      <w:r w:rsidRPr="00A27EF2">
        <w:rPr>
          <w:rFonts w:ascii="GHEA Grapalat" w:hAnsi="GHEA Grapalat" w:cs="Arial"/>
          <w:sz w:val="14"/>
          <w:szCs w:val="14"/>
          <w:lang w:val="pt-BR"/>
        </w:rPr>
        <w:t xml:space="preserve"> </w:t>
      </w:r>
      <w:r w:rsidRPr="00A27EF2">
        <w:rPr>
          <w:rFonts w:ascii="GHEA Grapalat" w:hAnsi="GHEA Grapalat" w:cs="Sylfaen"/>
          <w:sz w:val="14"/>
          <w:szCs w:val="14"/>
        </w:rPr>
        <w:t>нуждаться</w:t>
      </w:r>
      <w:r w:rsidRPr="00A27EF2">
        <w:rPr>
          <w:rFonts w:ascii="GHEA Grapalat" w:hAnsi="GHEA Grapalat" w:cs="Arial"/>
          <w:sz w:val="14"/>
          <w:szCs w:val="14"/>
          <w:lang w:val="pt-BR"/>
        </w:rPr>
        <w:t xml:space="preserve"> </w:t>
      </w:r>
      <w:r w:rsidRPr="00A27EF2">
        <w:rPr>
          <w:rFonts w:ascii="GHEA Grapalat" w:hAnsi="GHEA Grapalat" w:cs="Sylfaen"/>
          <w:sz w:val="14"/>
          <w:szCs w:val="14"/>
        </w:rPr>
        <w:t>является</w:t>
      </w:r>
      <w:r w:rsidRPr="00A27EF2">
        <w:rPr>
          <w:rFonts w:ascii="GHEA Grapalat" w:hAnsi="GHEA Grapalat" w:cs="Arial"/>
          <w:sz w:val="14"/>
          <w:szCs w:val="14"/>
          <w:lang w:val="pt-BR"/>
        </w:rPr>
        <w:t xml:space="preserve"> </w:t>
      </w:r>
      <w:r w:rsidRPr="00A27EF2">
        <w:rPr>
          <w:rFonts w:ascii="GHEA Grapalat" w:hAnsi="GHEA Grapalat" w:cs="Sylfaen"/>
          <w:sz w:val="14"/>
          <w:szCs w:val="14"/>
        </w:rPr>
        <w:t>иметь</w:t>
      </w:r>
      <w:r w:rsidRPr="00A27EF2">
        <w:rPr>
          <w:rFonts w:ascii="GHEA Grapalat" w:hAnsi="GHEA Grapalat" w:cs="Arial"/>
          <w:sz w:val="14"/>
          <w:szCs w:val="14"/>
          <w:lang w:val="pt-BR"/>
        </w:rPr>
        <w:t xml:space="preserve"> </w:t>
      </w:r>
      <w:r w:rsidRPr="00A27EF2">
        <w:rPr>
          <w:rFonts w:ascii="GHEA Grapalat" w:hAnsi="GHEA Grapalat" w:cs="Sylfaen"/>
          <w:sz w:val="14"/>
          <w:szCs w:val="14"/>
        </w:rPr>
        <w:t>по меньшей мере</w:t>
      </w:r>
      <w:r w:rsidRPr="00A27EF2">
        <w:rPr>
          <w:rFonts w:ascii="GHEA Grapalat" w:hAnsi="GHEA Grapalat" w:cs="Arial"/>
          <w:sz w:val="14"/>
          <w:szCs w:val="14"/>
          <w:lang w:val="pt-BR"/>
        </w:rPr>
        <w:t>2:</w:t>
      </w:r>
      <w:r w:rsidRPr="00A27EF2">
        <w:rPr>
          <w:rFonts w:ascii="GHEA Grapalat" w:hAnsi="GHEA Grapalat" w:cs="Sylfaen"/>
          <w:sz w:val="14"/>
          <w:szCs w:val="14"/>
        </w:rPr>
        <w:t>год</w:t>
      </w:r>
      <w:r w:rsidRPr="00A27EF2">
        <w:rPr>
          <w:rFonts w:ascii="GHEA Grapalat" w:hAnsi="GHEA Grapalat" w:cs="Arial"/>
          <w:sz w:val="14"/>
          <w:szCs w:val="14"/>
          <w:lang w:val="pt-BR"/>
        </w:rPr>
        <w:t xml:space="preserve"> </w:t>
      </w:r>
      <w:r w:rsidRPr="00A27EF2">
        <w:rPr>
          <w:rFonts w:ascii="GHEA Grapalat" w:hAnsi="GHEA Grapalat" w:cs="Sylfaen"/>
          <w:sz w:val="14"/>
          <w:szCs w:val="14"/>
        </w:rPr>
        <w:t>остаток</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срок:</w:t>
      </w:r>
      <w:r w:rsidRPr="00A27EF2">
        <w:rPr>
          <w:rFonts w:ascii="GHEA Grapalat" w:hAnsi="GHEA Grapalat" w:cs="Arial"/>
          <w:sz w:val="14"/>
          <w:szCs w:val="14"/>
          <w:lang w:val="pt-BR"/>
        </w:rPr>
        <w:t>,</w:t>
      </w:r>
    </w:p>
    <w:p w:rsidR="001571EA" w:rsidRPr="00A27EF2" w:rsidRDefault="001571EA" w:rsidP="001571EA">
      <w:pPr>
        <w:ind w:left="360"/>
        <w:jc w:val="both"/>
        <w:rPr>
          <w:rFonts w:ascii="GHEA Grapalat" w:hAnsi="GHEA Grapalat" w:cs="Arial"/>
          <w:sz w:val="14"/>
          <w:szCs w:val="14"/>
          <w:lang w:val="pt-BR"/>
        </w:rPr>
      </w:pPr>
      <w:r w:rsidRPr="00A27EF2">
        <w:rPr>
          <w:rFonts w:ascii="GHEA Grapalat" w:hAnsi="GHEA Grapalat" w:cs="Sylfaen"/>
          <w:sz w:val="14"/>
          <w:szCs w:val="14"/>
        </w:rPr>
        <w:t>б</w:t>
      </w:r>
      <w:r w:rsidRPr="00A27EF2">
        <w:rPr>
          <w:rFonts w:ascii="GHEA Grapalat" w:hAnsi="GHEA Grapalat" w:cs="Arial"/>
          <w:sz w:val="14"/>
          <w:szCs w:val="14"/>
          <w:lang w:val="pt-BR"/>
        </w:rPr>
        <w:t>.</w:t>
      </w:r>
      <w:r w:rsidRPr="00A27EF2">
        <w:rPr>
          <w:rFonts w:ascii="GHEA Grapalat" w:hAnsi="GHEA Grapalat" w:cs="Sylfaen"/>
          <w:sz w:val="14"/>
          <w:szCs w:val="14"/>
        </w:rPr>
        <w:t>до</w:t>
      </w:r>
      <w:r w:rsidRPr="00A27EF2">
        <w:rPr>
          <w:rFonts w:ascii="GHEA Grapalat" w:hAnsi="GHEA Grapalat" w:cs="Arial"/>
          <w:sz w:val="14"/>
          <w:szCs w:val="14"/>
          <w:lang w:val="pt-BR"/>
        </w:rPr>
        <w:t>2,5</w:t>
      </w:r>
      <w:r w:rsidRPr="00A27EF2">
        <w:rPr>
          <w:rFonts w:ascii="GHEA Grapalat" w:hAnsi="GHEA Grapalat" w:cs="Sylfaen"/>
          <w:sz w:val="14"/>
          <w:szCs w:val="14"/>
        </w:rPr>
        <w:t>год</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срок:</w:t>
      </w:r>
      <w:r w:rsidRPr="00A27EF2">
        <w:rPr>
          <w:rFonts w:ascii="GHEA Grapalat" w:hAnsi="GHEA Grapalat" w:cs="Arial"/>
          <w:sz w:val="14"/>
          <w:szCs w:val="14"/>
          <w:lang w:val="pt-BR"/>
        </w:rPr>
        <w:t xml:space="preserve"> </w:t>
      </w:r>
      <w:r w:rsidRPr="00A27EF2">
        <w:rPr>
          <w:rFonts w:ascii="GHEA Grapalat" w:hAnsi="GHEA Grapalat" w:cs="Sylfaen"/>
          <w:sz w:val="14"/>
          <w:szCs w:val="14"/>
        </w:rPr>
        <w:t>имея</w:t>
      </w:r>
      <w:r w:rsidRPr="00A27EF2">
        <w:rPr>
          <w:rFonts w:ascii="GHEA Grapalat" w:hAnsi="GHEA Grapalat" w:cs="Arial"/>
          <w:sz w:val="14"/>
          <w:szCs w:val="14"/>
          <w:lang w:val="pt-BR"/>
        </w:rPr>
        <w:t xml:space="preserve"> </w:t>
      </w:r>
      <w:r w:rsidRPr="00A27EF2">
        <w:rPr>
          <w:rFonts w:ascii="GHEA Grapalat" w:hAnsi="GHEA Grapalat" w:cs="Sylfaen"/>
          <w:sz w:val="14"/>
          <w:szCs w:val="14"/>
        </w:rPr>
        <w:t>наркотики</w:t>
      </w:r>
      <w:r w:rsidRPr="00A27EF2">
        <w:rPr>
          <w:rFonts w:ascii="GHEA Grapalat" w:hAnsi="GHEA Grapalat" w:cs="Arial"/>
          <w:sz w:val="14"/>
          <w:szCs w:val="14"/>
          <w:lang w:val="pt-BR"/>
        </w:rPr>
        <w:t xml:space="preserve"> </w:t>
      </w:r>
      <w:r w:rsidRPr="00A27EF2">
        <w:rPr>
          <w:rFonts w:ascii="GHEA Grapalat" w:hAnsi="GHEA Grapalat" w:cs="Sylfaen"/>
          <w:sz w:val="14"/>
          <w:szCs w:val="14"/>
        </w:rPr>
        <w:t>сдавать</w:t>
      </w:r>
      <w:r w:rsidRPr="00A27EF2">
        <w:rPr>
          <w:rFonts w:ascii="GHEA Grapalat" w:hAnsi="GHEA Grapalat" w:cs="Arial"/>
          <w:sz w:val="14"/>
          <w:szCs w:val="14"/>
          <w:lang w:val="pt-BR"/>
        </w:rPr>
        <w:t xml:space="preserve"> </w:t>
      </w:r>
      <w:r w:rsidRPr="00A27EF2">
        <w:rPr>
          <w:rFonts w:ascii="GHEA Grapalat" w:hAnsi="GHEA Grapalat" w:cs="Sylfaen"/>
          <w:sz w:val="14"/>
          <w:szCs w:val="14"/>
        </w:rPr>
        <w:t>в данный момент</w:t>
      </w:r>
      <w:r w:rsidRPr="00A27EF2">
        <w:rPr>
          <w:rFonts w:ascii="GHEA Grapalat" w:hAnsi="GHEA Grapalat" w:cs="Arial"/>
          <w:sz w:val="14"/>
          <w:szCs w:val="14"/>
          <w:lang w:val="pt-BR"/>
        </w:rPr>
        <w:t xml:space="preserve"> </w:t>
      </w:r>
      <w:r w:rsidRPr="00A27EF2">
        <w:rPr>
          <w:rFonts w:ascii="GHEA Grapalat" w:hAnsi="GHEA Grapalat" w:cs="Sylfaen"/>
          <w:sz w:val="14"/>
          <w:szCs w:val="14"/>
        </w:rPr>
        <w:t>нуждаться</w:t>
      </w:r>
      <w:r w:rsidRPr="00A27EF2">
        <w:rPr>
          <w:rFonts w:ascii="GHEA Grapalat" w:hAnsi="GHEA Grapalat" w:cs="Arial"/>
          <w:sz w:val="14"/>
          <w:szCs w:val="14"/>
          <w:lang w:val="pt-BR"/>
        </w:rPr>
        <w:t xml:space="preserve"> </w:t>
      </w:r>
      <w:r w:rsidRPr="00A27EF2">
        <w:rPr>
          <w:rFonts w:ascii="GHEA Grapalat" w:hAnsi="GHEA Grapalat" w:cs="Sylfaen"/>
          <w:sz w:val="14"/>
          <w:szCs w:val="14"/>
        </w:rPr>
        <w:t>является</w:t>
      </w:r>
      <w:r w:rsidRPr="00A27EF2">
        <w:rPr>
          <w:rFonts w:ascii="GHEA Grapalat" w:hAnsi="GHEA Grapalat" w:cs="Arial"/>
          <w:sz w:val="14"/>
          <w:szCs w:val="14"/>
          <w:lang w:val="pt-BR"/>
        </w:rPr>
        <w:t xml:space="preserve"> </w:t>
      </w:r>
      <w:r w:rsidRPr="00A27EF2">
        <w:rPr>
          <w:rFonts w:ascii="GHEA Grapalat" w:hAnsi="GHEA Grapalat" w:cs="Sylfaen"/>
          <w:sz w:val="14"/>
          <w:szCs w:val="14"/>
        </w:rPr>
        <w:t>иметь</w:t>
      </w:r>
      <w:r w:rsidRPr="00A27EF2">
        <w:rPr>
          <w:rFonts w:ascii="GHEA Grapalat" w:hAnsi="GHEA Grapalat" w:cs="Arial"/>
          <w:sz w:val="14"/>
          <w:szCs w:val="14"/>
          <w:lang w:val="pt-BR"/>
        </w:rPr>
        <w:t xml:space="preserve"> </w:t>
      </w:r>
      <w:r w:rsidRPr="00A27EF2">
        <w:rPr>
          <w:rFonts w:ascii="GHEA Grapalat" w:hAnsi="GHEA Grapalat" w:cs="Sylfaen"/>
          <w:sz w:val="14"/>
          <w:szCs w:val="14"/>
        </w:rPr>
        <w:t>лекарство</w:t>
      </w:r>
      <w:r w:rsidRPr="00A27EF2">
        <w:rPr>
          <w:rFonts w:ascii="GHEA Grapalat" w:hAnsi="GHEA Grapalat" w:cs="Arial"/>
          <w:sz w:val="14"/>
          <w:szCs w:val="14"/>
          <w:lang w:val="pt-BR"/>
        </w:rPr>
        <w:t xml:space="preserve"> </w:t>
      </w:r>
      <w:r w:rsidRPr="00A27EF2">
        <w:rPr>
          <w:rFonts w:ascii="GHEA Grapalat" w:hAnsi="GHEA Grapalat" w:cs="Sylfaen"/>
          <w:sz w:val="14"/>
          <w:szCs w:val="14"/>
        </w:rPr>
        <w:t>общий</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период</w:t>
      </w:r>
      <w:r w:rsidRPr="00A27EF2">
        <w:rPr>
          <w:rFonts w:ascii="GHEA Grapalat" w:hAnsi="GHEA Grapalat" w:cs="Arial"/>
          <w:sz w:val="14"/>
          <w:szCs w:val="14"/>
          <w:lang w:val="pt-BR"/>
        </w:rPr>
        <w:t xml:space="preserve"> </w:t>
      </w:r>
      <w:r w:rsidRPr="00A27EF2">
        <w:rPr>
          <w:rFonts w:ascii="GHEA Grapalat" w:hAnsi="GHEA Grapalat" w:cs="Sylfaen"/>
          <w:sz w:val="14"/>
          <w:szCs w:val="14"/>
        </w:rPr>
        <w:t>по меньшей мере</w:t>
      </w:r>
      <w:r w:rsidRPr="00A27EF2">
        <w:rPr>
          <w:rFonts w:ascii="GHEA Grapalat" w:hAnsi="GHEA Grapalat" w:cs="Arial"/>
          <w:sz w:val="14"/>
          <w:szCs w:val="14"/>
          <w:lang w:val="pt-BR"/>
        </w:rPr>
        <w:t xml:space="preserve"> </w:t>
      </w:r>
      <w:r w:rsidRPr="00A27EF2">
        <w:rPr>
          <w:rFonts w:ascii="GHEA Grapalat" w:hAnsi="GHEA Grapalat" w:cs="Sylfaen"/>
          <w:sz w:val="14"/>
          <w:szCs w:val="14"/>
        </w:rPr>
        <w:t>два</w:t>
      </w:r>
      <w:r w:rsidRPr="00A27EF2">
        <w:rPr>
          <w:rFonts w:ascii="GHEA Grapalat" w:hAnsi="GHEA Grapalat" w:cs="Arial"/>
          <w:sz w:val="14"/>
          <w:szCs w:val="14"/>
          <w:lang w:val="pt-BR"/>
        </w:rPr>
        <w:t xml:space="preserve"> </w:t>
      </w:r>
      <w:r w:rsidRPr="00A27EF2">
        <w:rPr>
          <w:rFonts w:ascii="GHEA Grapalat" w:hAnsi="GHEA Grapalat" w:cs="Sylfaen"/>
          <w:sz w:val="14"/>
          <w:szCs w:val="14"/>
        </w:rPr>
        <w:t>третий</w:t>
      </w:r>
      <w:r w:rsidRPr="00A27EF2">
        <w:rPr>
          <w:rFonts w:ascii="GHEA Grapalat" w:hAnsi="GHEA Grapalat" w:cs="Arial"/>
          <w:sz w:val="14"/>
          <w:szCs w:val="14"/>
          <w:lang w:val="pt-BR"/>
        </w:rPr>
        <w:t>,</w:t>
      </w:r>
    </w:p>
    <w:p w:rsidR="001571EA" w:rsidRPr="00A27EF2" w:rsidRDefault="001571EA" w:rsidP="001571EA">
      <w:pPr>
        <w:ind w:left="360"/>
        <w:jc w:val="both"/>
        <w:rPr>
          <w:rFonts w:ascii="GHEA Grapalat" w:hAnsi="GHEA Grapalat" w:cs="Arial"/>
          <w:sz w:val="14"/>
          <w:szCs w:val="14"/>
          <w:lang w:val="pt-BR"/>
        </w:rPr>
      </w:pPr>
      <w:r w:rsidRPr="00A27EF2">
        <w:rPr>
          <w:rFonts w:ascii="GHEA Grapalat" w:hAnsi="GHEA Grapalat" w:cs="Sylfaen"/>
          <w:sz w:val="14"/>
          <w:szCs w:val="14"/>
        </w:rPr>
        <w:t>с:</w:t>
      </w:r>
      <w:r w:rsidRPr="00A27EF2">
        <w:rPr>
          <w:rFonts w:ascii="GHEA Grapalat" w:hAnsi="GHEA Grapalat" w:cs="Arial"/>
          <w:sz w:val="14"/>
          <w:szCs w:val="14"/>
          <w:lang w:val="pt-BR"/>
        </w:rPr>
        <w:t>.</w:t>
      </w:r>
      <w:r w:rsidRPr="00A27EF2">
        <w:rPr>
          <w:rFonts w:ascii="GHEA Grapalat" w:hAnsi="GHEA Grapalat" w:cs="Sylfaen"/>
          <w:sz w:val="14"/>
          <w:szCs w:val="14"/>
        </w:rPr>
        <w:t>отдельно</w:t>
      </w:r>
      <w:r w:rsidRPr="00A27EF2">
        <w:rPr>
          <w:rFonts w:ascii="GHEA Grapalat" w:hAnsi="GHEA Grapalat" w:cs="Arial"/>
          <w:sz w:val="14"/>
          <w:szCs w:val="14"/>
          <w:lang w:val="pt-BR"/>
        </w:rPr>
        <w:t xml:space="preserve"> </w:t>
      </w:r>
      <w:r w:rsidRPr="00A27EF2">
        <w:rPr>
          <w:rFonts w:ascii="GHEA Grapalat" w:hAnsi="GHEA Grapalat" w:cs="Sylfaen"/>
          <w:sz w:val="14"/>
          <w:szCs w:val="14"/>
        </w:rPr>
        <w:t>случаи</w:t>
      </w:r>
      <w:r w:rsidRPr="00A27EF2">
        <w:rPr>
          <w:rFonts w:ascii="GHEA Grapalat" w:hAnsi="GHEA Grapalat" w:cs="Arial"/>
          <w:sz w:val="14"/>
          <w:szCs w:val="14"/>
          <w:lang w:val="pt-BR"/>
        </w:rPr>
        <w:t>,</w:t>
      </w:r>
      <w:r w:rsidRPr="00A27EF2">
        <w:rPr>
          <w:rFonts w:ascii="GHEA Grapalat" w:hAnsi="GHEA Grapalat" w:cs="Sylfaen"/>
          <w:sz w:val="14"/>
          <w:szCs w:val="14"/>
        </w:rPr>
        <w:t>это</w:t>
      </w:r>
      <w:r w:rsidRPr="00A27EF2">
        <w:rPr>
          <w:rFonts w:ascii="GHEA Grapalat" w:hAnsi="GHEA Grapalat" w:cs="Arial"/>
          <w:sz w:val="14"/>
          <w:szCs w:val="14"/>
          <w:lang w:val="pt-BR"/>
        </w:rPr>
        <w:t xml:space="preserve"> </w:t>
      </w:r>
      <w:r w:rsidRPr="00A27EF2">
        <w:rPr>
          <w:rFonts w:ascii="GHEA Grapalat" w:hAnsi="GHEA Grapalat" w:cs="Sylfaen"/>
          <w:sz w:val="14"/>
          <w:szCs w:val="14"/>
        </w:rPr>
        <w:t>является</w:t>
      </w:r>
      <w:r w:rsidRPr="00A27EF2">
        <w:rPr>
          <w:rFonts w:ascii="GHEA Grapalat" w:hAnsi="GHEA Grapalat" w:cs="Arial"/>
          <w:sz w:val="14"/>
          <w:szCs w:val="14"/>
          <w:lang w:val="pt-BR"/>
        </w:rPr>
        <w:t>``</w:t>
      </w:r>
      <w:r w:rsidRPr="00A27EF2">
        <w:rPr>
          <w:rFonts w:ascii="GHEA Grapalat" w:hAnsi="GHEA Grapalat" w:cs="Sylfaen"/>
          <w:sz w:val="14"/>
          <w:szCs w:val="14"/>
        </w:rPr>
        <w:t>пациенты</w:t>
      </w:r>
      <w:r w:rsidRPr="00A27EF2">
        <w:rPr>
          <w:rFonts w:ascii="GHEA Grapalat" w:hAnsi="GHEA Grapalat" w:cs="Arial"/>
          <w:sz w:val="14"/>
          <w:szCs w:val="14"/>
          <w:lang w:val="pt-BR"/>
        </w:rPr>
        <w:t xml:space="preserve"> </w:t>
      </w:r>
      <w:r w:rsidRPr="00A27EF2">
        <w:rPr>
          <w:rFonts w:ascii="GHEA Grapalat" w:hAnsi="GHEA Grapalat" w:cs="Sylfaen"/>
          <w:sz w:val="14"/>
          <w:szCs w:val="14"/>
        </w:rPr>
        <w:t>срочный</w:t>
      </w:r>
      <w:r w:rsidRPr="00A27EF2">
        <w:rPr>
          <w:rFonts w:ascii="GHEA Grapalat" w:hAnsi="GHEA Grapalat" w:cs="Arial"/>
          <w:sz w:val="14"/>
          <w:szCs w:val="14"/>
          <w:lang w:val="pt-BR"/>
        </w:rPr>
        <w:t xml:space="preserve"> </w:t>
      </w:r>
      <w:r w:rsidRPr="00A27EF2">
        <w:rPr>
          <w:rFonts w:ascii="GHEA Grapalat" w:hAnsi="GHEA Grapalat" w:cs="Sylfaen"/>
          <w:sz w:val="14"/>
          <w:szCs w:val="14"/>
        </w:rPr>
        <w:t>требовать</w:t>
      </w:r>
      <w:r w:rsidRPr="00A27EF2">
        <w:rPr>
          <w:rFonts w:ascii="GHEA Grapalat" w:hAnsi="GHEA Grapalat" w:cs="Arial"/>
          <w:sz w:val="14"/>
          <w:szCs w:val="14"/>
          <w:lang w:val="pt-BR"/>
        </w:rPr>
        <w:t xml:space="preserve"> </w:t>
      </w:r>
      <w:r w:rsidRPr="00A27EF2">
        <w:rPr>
          <w:rFonts w:ascii="GHEA Grapalat" w:hAnsi="GHEA Grapalat" w:cs="Sylfaen"/>
          <w:sz w:val="14"/>
          <w:szCs w:val="14"/>
        </w:rPr>
        <w:t>достаточно</w:t>
      </w:r>
      <w:r w:rsidRPr="00A27EF2">
        <w:rPr>
          <w:rFonts w:ascii="GHEA Grapalat" w:hAnsi="GHEA Grapalat" w:cs="Arial"/>
          <w:sz w:val="14"/>
          <w:szCs w:val="14"/>
          <w:lang w:val="pt-BR"/>
        </w:rPr>
        <w:t>-</w:t>
      </w:r>
      <w:r w:rsidRPr="00A27EF2">
        <w:rPr>
          <w:rFonts w:ascii="GHEA Grapalat" w:hAnsi="GHEA Grapalat" w:cs="Sylfaen"/>
          <w:sz w:val="14"/>
          <w:szCs w:val="14"/>
        </w:rPr>
        <w:t>мужчина</w:t>
      </w:r>
      <w:r w:rsidRPr="00A27EF2">
        <w:rPr>
          <w:rFonts w:ascii="GHEA Grapalat" w:hAnsi="GHEA Grapalat" w:cs="Arial"/>
          <w:sz w:val="14"/>
          <w:szCs w:val="14"/>
          <w:lang w:val="pt-BR"/>
        </w:rPr>
        <w:t xml:space="preserve"> </w:t>
      </w:r>
      <w:r w:rsidRPr="00A27EF2">
        <w:rPr>
          <w:rFonts w:ascii="GHEA Grapalat" w:hAnsi="GHEA Grapalat" w:cs="Sylfaen"/>
          <w:sz w:val="14"/>
          <w:szCs w:val="14"/>
        </w:rPr>
        <w:t>оправданный</w:t>
      </w:r>
      <w:r w:rsidRPr="00A27EF2">
        <w:rPr>
          <w:rFonts w:ascii="GHEA Grapalat" w:hAnsi="GHEA Grapalat" w:cs="Arial"/>
          <w:sz w:val="14"/>
          <w:szCs w:val="14"/>
          <w:lang w:val="pt-BR"/>
        </w:rPr>
        <w:t xml:space="preserve"> </w:t>
      </w:r>
      <w:r w:rsidRPr="00A27EF2">
        <w:rPr>
          <w:rFonts w:ascii="GHEA Grapalat" w:hAnsi="GHEA Grapalat" w:cs="Sylfaen"/>
          <w:sz w:val="14"/>
          <w:szCs w:val="14"/>
        </w:rPr>
        <w:t>необходимость</w:t>
      </w:r>
      <w:r w:rsidRPr="00A27EF2">
        <w:rPr>
          <w:rFonts w:ascii="GHEA Grapalat" w:hAnsi="GHEA Grapalat" w:cs="Arial"/>
          <w:sz w:val="14"/>
          <w:szCs w:val="14"/>
          <w:lang w:val="pt-BR"/>
        </w:rPr>
        <w:t>,</w:t>
      </w:r>
      <w:r w:rsidRPr="00A27EF2">
        <w:rPr>
          <w:rFonts w:ascii="GHEA Grapalat" w:hAnsi="GHEA Grapalat" w:cs="Sylfaen"/>
          <w:sz w:val="14"/>
          <w:szCs w:val="14"/>
        </w:rPr>
        <w:t>лекарство</w:t>
      </w:r>
      <w:r w:rsidRPr="00A27EF2">
        <w:rPr>
          <w:rFonts w:ascii="GHEA Grapalat" w:hAnsi="GHEA Grapalat" w:cs="Arial"/>
          <w:sz w:val="14"/>
          <w:szCs w:val="14"/>
          <w:lang w:val="pt-BR"/>
        </w:rPr>
        <w:t xml:space="preserve"> </w:t>
      </w:r>
      <w:r w:rsidRPr="00A27EF2">
        <w:rPr>
          <w:rFonts w:ascii="GHEA Grapalat" w:hAnsi="GHEA Grapalat" w:cs="Sylfaen"/>
          <w:sz w:val="14"/>
          <w:szCs w:val="14"/>
        </w:rPr>
        <w:t>потребления</w:t>
      </w:r>
      <w:r w:rsidRPr="00A27EF2">
        <w:rPr>
          <w:rFonts w:ascii="GHEA Grapalat" w:hAnsi="GHEA Grapalat" w:cs="Arial"/>
          <w:sz w:val="14"/>
          <w:szCs w:val="14"/>
          <w:lang w:val="pt-BR"/>
        </w:rPr>
        <w:t xml:space="preserve"> </w:t>
      </w:r>
      <w:r w:rsidRPr="00A27EF2">
        <w:rPr>
          <w:rFonts w:ascii="GHEA Grapalat" w:hAnsi="GHEA Grapalat" w:cs="Sylfaen"/>
          <w:sz w:val="14"/>
          <w:szCs w:val="14"/>
        </w:rPr>
        <w:t>для</w:t>
      </w:r>
      <w:r w:rsidRPr="00A27EF2">
        <w:rPr>
          <w:rFonts w:ascii="GHEA Grapalat" w:hAnsi="GHEA Grapalat" w:cs="Arial"/>
          <w:sz w:val="14"/>
          <w:szCs w:val="14"/>
          <w:lang w:val="pt-BR"/>
        </w:rPr>
        <w:t xml:space="preserve"> </w:t>
      </w:r>
      <w:r w:rsidRPr="00A27EF2">
        <w:rPr>
          <w:rFonts w:ascii="GHEA Grapalat" w:hAnsi="GHEA Grapalat" w:cs="Sylfaen"/>
          <w:sz w:val="14"/>
          <w:szCs w:val="14"/>
        </w:rPr>
        <w:t>определенный</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короткий</w:t>
      </w:r>
      <w:r w:rsidRPr="00A27EF2">
        <w:rPr>
          <w:rFonts w:ascii="GHEA Grapalat" w:hAnsi="GHEA Grapalat" w:cs="Arial"/>
          <w:sz w:val="14"/>
          <w:szCs w:val="14"/>
          <w:lang w:val="pt-BR"/>
        </w:rPr>
        <w:t xml:space="preserve"> </w:t>
      </w:r>
      <w:r w:rsidRPr="00A27EF2">
        <w:rPr>
          <w:rFonts w:ascii="GHEA Grapalat" w:hAnsi="GHEA Grapalat" w:cs="Sylfaen"/>
          <w:sz w:val="14"/>
          <w:szCs w:val="14"/>
        </w:rPr>
        <w:t>сроки</w:t>
      </w:r>
      <w:r w:rsidRPr="00A27EF2">
        <w:rPr>
          <w:rFonts w:ascii="GHEA Grapalat" w:hAnsi="GHEA Grapalat" w:cs="Arial"/>
          <w:sz w:val="14"/>
          <w:szCs w:val="14"/>
          <w:lang w:val="pt-BR"/>
        </w:rPr>
        <w:t>,</w:t>
      </w:r>
      <w:r w:rsidRPr="00A27EF2">
        <w:rPr>
          <w:rFonts w:ascii="GHEA Grapalat" w:hAnsi="GHEA Grapalat" w:cs="Sylfaen"/>
          <w:sz w:val="14"/>
          <w:szCs w:val="14"/>
        </w:rPr>
        <w:t>препарат</w:t>
      </w:r>
      <w:r w:rsidRPr="00A27EF2">
        <w:rPr>
          <w:rFonts w:ascii="GHEA Grapalat" w:hAnsi="GHEA Grapalat" w:cs="Arial"/>
          <w:sz w:val="14"/>
          <w:szCs w:val="14"/>
          <w:lang w:val="pt-BR"/>
        </w:rPr>
        <w:t xml:space="preserve"> </w:t>
      </w:r>
      <w:r w:rsidRPr="00A27EF2">
        <w:rPr>
          <w:rFonts w:ascii="GHEA Grapalat" w:hAnsi="GHEA Grapalat" w:cs="Sylfaen"/>
          <w:sz w:val="14"/>
          <w:szCs w:val="14"/>
        </w:rPr>
        <w:t>сдавать</w:t>
      </w:r>
      <w:r w:rsidRPr="00A27EF2">
        <w:rPr>
          <w:rFonts w:ascii="GHEA Grapalat" w:hAnsi="GHEA Grapalat" w:cs="Arial"/>
          <w:sz w:val="14"/>
          <w:szCs w:val="14"/>
          <w:lang w:val="pt-BR"/>
        </w:rPr>
        <w:t xml:space="preserve"> </w:t>
      </w:r>
      <w:r w:rsidRPr="00A27EF2">
        <w:rPr>
          <w:rFonts w:ascii="GHEA Grapalat" w:hAnsi="GHEA Grapalat" w:cs="Sylfaen"/>
          <w:sz w:val="14"/>
          <w:szCs w:val="14"/>
        </w:rPr>
        <w:t>в данный момент</w:t>
      </w:r>
      <w:r w:rsidRPr="00A27EF2">
        <w:rPr>
          <w:rFonts w:ascii="GHEA Grapalat" w:hAnsi="GHEA Grapalat" w:cs="Arial"/>
          <w:sz w:val="14"/>
          <w:szCs w:val="14"/>
          <w:lang w:val="pt-BR"/>
        </w:rPr>
        <w:t xml:space="preserve"> </w:t>
      </w:r>
      <w:r w:rsidRPr="00A27EF2">
        <w:rPr>
          <w:rFonts w:ascii="GHEA Grapalat" w:hAnsi="GHEA Grapalat" w:cs="Sylfaen"/>
          <w:sz w:val="14"/>
          <w:szCs w:val="14"/>
        </w:rPr>
        <w:t>может</w:t>
      </w:r>
      <w:r w:rsidRPr="00A27EF2">
        <w:rPr>
          <w:rFonts w:ascii="GHEA Grapalat" w:hAnsi="GHEA Grapalat" w:cs="Arial"/>
          <w:sz w:val="14"/>
          <w:szCs w:val="14"/>
          <w:lang w:val="pt-BR"/>
        </w:rPr>
        <w:t xml:space="preserve"> </w:t>
      </w:r>
      <w:r w:rsidRPr="00A27EF2">
        <w:rPr>
          <w:rFonts w:ascii="GHEA Grapalat" w:hAnsi="GHEA Grapalat" w:cs="Sylfaen"/>
          <w:sz w:val="14"/>
          <w:szCs w:val="14"/>
        </w:rPr>
        <w:t>является</w:t>
      </w:r>
      <w:r w:rsidRPr="00A27EF2">
        <w:rPr>
          <w:rFonts w:ascii="GHEA Grapalat" w:hAnsi="GHEA Grapalat" w:cs="Arial"/>
          <w:sz w:val="14"/>
          <w:szCs w:val="14"/>
          <w:lang w:val="pt-BR"/>
        </w:rPr>
        <w:t xml:space="preserve"> </w:t>
      </w:r>
      <w:r w:rsidRPr="00A27EF2">
        <w:rPr>
          <w:rFonts w:ascii="GHEA Grapalat" w:hAnsi="GHEA Grapalat" w:cs="Sylfaen"/>
          <w:sz w:val="14"/>
          <w:szCs w:val="14"/>
        </w:rPr>
        <w:t>иметь</w:t>
      </w:r>
      <w:r w:rsidRPr="00A27EF2">
        <w:rPr>
          <w:rFonts w:ascii="GHEA Grapalat" w:hAnsi="GHEA Grapalat" w:cs="Arial"/>
          <w:sz w:val="14"/>
          <w:szCs w:val="14"/>
          <w:lang w:val="pt-BR"/>
        </w:rPr>
        <w:t xml:space="preserve"> </w:t>
      </w:r>
      <w:r w:rsidRPr="00A27EF2">
        <w:rPr>
          <w:rFonts w:ascii="GHEA Grapalat" w:hAnsi="GHEA Grapalat" w:cs="Sylfaen"/>
          <w:sz w:val="14"/>
          <w:szCs w:val="14"/>
        </w:rPr>
        <w:t>лекарство</w:t>
      </w:r>
      <w:r w:rsidRPr="00A27EF2">
        <w:rPr>
          <w:rFonts w:ascii="GHEA Grapalat" w:hAnsi="GHEA Grapalat" w:cs="Arial"/>
          <w:sz w:val="14"/>
          <w:szCs w:val="14"/>
          <w:lang w:val="pt-BR"/>
        </w:rPr>
        <w:t xml:space="preserve"> </w:t>
      </w:r>
      <w:r w:rsidRPr="00A27EF2">
        <w:rPr>
          <w:rFonts w:ascii="GHEA Grapalat" w:hAnsi="GHEA Grapalat" w:cs="Sylfaen"/>
          <w:sz w:val="14"/>
          <w:szCs w:val="14"/>
        </w:rPr>
        <w:t>общий</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период</w:t>
      </w:r>
      <w:r w:rsidRPr="00A27EF2">
        <w:rPr>
          <w:rFonts w:ascii="GHEA Grapalat" w:hAnsi="GHEA Grapalat" w:cs="Arial"/>
          <w:sz w:val="14"/>
          <w:szCs w:val="14"/>
          <w:lang w:val="pt-BR"/>
        </w:rPr>
        <w:t xml:space="preserve"> </w:t>
      </w:r>
      <w:r w:rsidRPr="00A27EF2">
        <w:rPr>
          <w:rFonts w:ascii="GHEA Grapalat" w:hAnsi="GHEA Grapalat" w:cs="Sylfaen"/>
          <w:sz w:val="14"/>
          <w:szCs w:val="14"/>
        </w:rPr>
        <w:t>по меньшей мере</w:t>
      </w:r>
      <w:r w:rsidRPr="00A27EF2">
        <w:rPr>
          <w:rFonts w:ascii="GHEA Grapalat" w:hAnsi="GHEA Grapalat" w:cs="Arial"/>
          <w:sz w:val="14"/>
          <w:szCs w:val="14"/>
          <w:lang w:val="pt-BR"/>
        </w:rPr>
        <w:t xml:space="preserve"> </w:t>
      </w:r>
      <w:r w:rsidRPr="00A27EF2">
        <w:rPr>
          <w:rFonts w:ascii="GHEA Grapalat" w:hAnsi="GHEA Grapalat" w:cs="Sylfaen"/>
          <w:sz w:val="14"/>
          <w:szCs w:val="14"/>
        </w:rPr>
        <w:t>один</w:t>
      </w:r>
      <w:r w:rsidRPr="00A27EF2">
        <w:rPr>
          <w:rFonts w:ascii="GHEA Grapalat" w:hAnsi="GHEA Grapalat" w:cs="Arial"/>
          <w:sz w:val="14"/>
          <w:szCs w:val="14"/>
          <w:lang w:val="pt-BR"/>
        </w:rPr>
        <w:t xml:space="preserve"> </w:t>
      </w:r>
      <w:r w:rsidRPr="00A27EF2">
        <w:rPr>
          <w:rFonts w:ascii="GHEA Grapalat" w:hAnsi="GHEA Grapalat" w:cs="Sylfaen"/>
          <w:sz w:val="14"/>
          <w:szCs w:val="14"/>
        </w:rPr>
        <w:t>второй</w:t>
      </w:r>
      <w:r w:rsidRPr="00A27EF2">
        <w:rPr>
          <w:rFonts w:ascii="GHEA Grapalat" w:hAnsi="GHEA Grapalat" w:cs="Arial"/>
          <w:sz w:val="14"/>
          <w:szCs w:val="14"/>
          <w:lang w:val="pt-BR"/>
        </w:rPr>
        <w:t>:</w:t>
      </w:r>
    </w:p>
    <w:p w:rsidR="001571EA" w:rsidRPr="00A27EF2" w:rsidRDefault="001571EA" w:rsidP="001571EA">
      <w:pPr>
        <w:ind w:left="360"/>
        <w:rPr>
          <w:rFonts w:ascii="GHEA Grapalat" w:hAnsi="GHEA Grapalat" w:cs="Arial"/>
          <w:b/>
          <w:sz w:val="14"/>
          <w:szCs w:val="14"/>
          <w:lang w:val="pt-BR"/>
        </w:rPr>
      </w:pPr>
      <w:r w:rsidRPr="00A27EF2">
        <w:rPr>
          <w:rFonts w:ascii="GHEA Grapalat" w:hAnsi="GHEA Grapalat"/>
          <w:sz w:val="14"/>
          <w:szCs w:val="14"/>
          <w:lang w:val="pt-BR"/>
        </w:rPr>
        <w:t>****</w:t>
      </w:r>
      <w:r w:rsidRPr="00A27EF2">
        <w:rPr>
          <w:rFonts w:ascii="GHEA Grapalat" w:hAnsi="GHEA Grapalat" w:cs="Arial"/>
          <w:b/>
          <w:sz w:val="14"/>
          <w:szCs w:val="14"/>
        </w:rPr>
        <w:t>Обязательные условия</w:t>
      </w:r>
    </w:p>
    <w:p w:rsidR="001571EA" w:rsidRPr="00A27EF2" w:rsidRDefault="001571EA" w:rsidP="001571EA">
      <w:pPr>
        <w:ind w:left="360"/>
        <w:rPr>
          <w:rFonts w:ascii="GHEA Grapalat" w:hAnsi="GHEA Grapalat" w:cs="Arial"/>
          <w:sz w:val="14"/>
          <w:szCs w:val="14"/>
          <w:lang w:val="pt-BR"/>
        </w:rPr>
      </w:pPr>
      <w:r w:rsidRPr="00A27EF2">
        <w:rPr>
          <w:rFonts w:ascii="GHEA Grapalat" w:hAnsi="GHEA Grapalat" w:cs="Arial"/>
          <w:sz w:val="14"/>
          <w:szCs w:val="14"/>
          <w:lang w:val="pt-BR"/>
        </w:rPr>
        <w:t>1. Поставщик должен предоставить лекарство в соответствии со стандартом и</w:t>
      </w:r>
    </w:p>
    <w:p w:rsidR="001571EA" w:rsidRPr="00A27EF2" w:rsidRDefault="001571EA" w:rsidP="001571EA">
      <w:pPr>
        <w:rPr>
          <w:rFonts w:ascii="GHEA Grapalat" w:hAnsi="GHEA Grapalat"/>
          <w:sz w:val="14"/>
          <w:szCs w:val="14"/>
          <w:lang w:val="pt-BR"/>
        </w:rPr>
      </w:pPr>
      <w:r w:rsidRPr="00A27EF2">
        <w:rPr>
          <w:rFonts w:ascii="GHEA Grapalat" w:hAnsi="GHEA Grapalat" w:cs="Arial"/>
          <w:sz w:val="14"/>
          <w:szCs w:val="14"/>
          <w:lang w:val="pt-BR"/>
        </w:rPr>
        <w:t>забрать некачественное лекарство.</w:t>
      </w:r>
      <w:r w:rsidRPr="00A27EF2">
        <w:rPr>
          <w:rFonts w:ascii="GHEA Grapalat" w:hAnsi="GHEA Grapalat"/>
          <w:sz w:val="14"/>
          <w:szCs w:val="14"/>
          <w:lang w:val="hy-AM"/>
        </w:rPr>
        <w:t>Лекарства отпускаются из аптеки по рецепту врача.</w:t>
      </w:r>
    </w:p>
    <w:p w:rsidR="001571EA" w:rsidRPr="00A27EF2" w:rsidRDefault="001571EA" w:rsidP="001571EA">
      <w:pPr>
        <w:ind w:left="360"/>
        <w:rPr>
          <w:rFonts w:ascii="GHEA Grapalat" w:hAnsi="GHEA Grapalat"/>
          <w:sz w:val="14"/>
          <w:szCs w:val="14"/>
          <w:lang w:val="pt-BR"/>
        </w:rPr>
      </w:pPr>
      <w:r w:rsidRPr="00A27EF2">
        <w:rPr>
          <w:rFonts w:ascii="GHEA Grapalat" w:hAnsi="GHEA Grapalat" w:cs="Arial"/>
          <w:sz w:val="14"/>
          <w:szCs w:val="14"/>
          <w:lang w:val="pt-BR"/>
        </w:rPr>
        <w:t>2. В зависимости от непредвиденных обстоятельств количество препарата может быть изменено по мере необходимости.</w:t>
      </w:r>
      <w:r w:rsidRPr="00A27EF2">
        <w:rPr>
          <w:rFonts w:ascii="GHEA Grapalat" w:hAnsi="GHEA Grapalat"/>
          <w:sz w:val="14"/>
          <w:szCs w:val="14"/>
          <w:lang w:val="pt-BR"/>
        </w:rPr>
        <w:t>:</w:t>
      </w:r>
    </w:p>
    <w:p w:rsidR="001571EA" w:rsidRPr="00CD3CDF" w:rsidRDefault="001571EA" w:rsidP="001571EA">
      <w:pPr>
        <w:ind w:left="360"/>
        <w:jc w:val="both"/>
        <w:rPr>
          <w:rFonts w:ascii="GHEA Grapalat" w:hAnsi="GHEA Grapalat" w:cs="Arial"/>
          <w:b/>
          <w:color w:val="000000"/>
          <w:sz w:val="14"/>
          <w:szCs w:val="14"/>
          <w:u w:val="single"/>
          <w:lang w:val="pt-BR"/>
        </w:rPr>
      </w:pPr>
      <w:r w:rsidRPr="00A27EF2">
        <w:rPr>
          <w:rFonts w:ascii="GHEA Grapalat" w:hAnsi="GHEA Grapalat"/>
          <w:color w:val="000000"/>
          <w:sz w:val="14"/>
          <w:szCs w:val="14"/>
          <w:lang w:val="pt-BR"/>
        </w:rPr>
        <w:t>3. Аптека-поставщик должна находиться в радиусе 5 км от «Аралез БА».</w:t>
      </w:r>
      <w:r w:rsidRPr="00CD3CDF">
        <w:rPr>
          <w:rFonts w:ascii="GHEA Grapalat" w:hAnsi="GHEA Grapalat" w:cs="Arial"/>
          <w:b/>
          <w:color w:val="000000"/>
          <w:sz w:val="14"/>
          <w:szCs w:val="14"/>
          <w:u w:val="single"/>
        </w:rPr>
        <w:t>РА:</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правительства</w:t>
      </w:r>
      <w:r w:rsidRPr="00CD3CDF">
        <w:rPr>
          <w:rFonts w:ascii="GHEA Grapalat" w:hAnsi="GHEA Grapalat"/>
          <w:b/>
          <w:color w:val="000000"/>
          <w:sz w:val="14"/>
          <w:szCs w:val="14"/>
          <w:u w:val="single"/>
          <w:lang w:val="af-ZA"/>
        </w:rPr>
        <w:t>2019 год</w:t>
      </w:r>
      <w:r w:rsidRPr="00CD3CDF">
        <w:rPr>
          <w:rFonts w:ascii="GHEA Grapalat" w:hAnsi="GHEA Grapalat" w:cs="Arial"/>
          <w:b/>
          <w:color w:val="000000"/>
          <w:sz w:val="14"/>
          <w:szCs w:val="14"/>
          <w:u w:val="single"/>
        </w:rPr>
        <w:t>год</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Может</w:t>
      </w:r>
      <w:r w:rsidRPr="00CD3CDF">
        <w:rPr>
          <w:rFonts w:ascii="GHEA Grapalat" w:hAnsi="GHEA Grapalat"/>
          <w:b/>
          <w:color w:val="000000"/>
          <w:sz w:val="14"/>
          <w:szCs w:val="14"/>
          <w:u w:val="single"/>
          <w:lang w:val="af-ZA"/>
        </w:rPr>
        <w:t>30-</w:t>
      </w:r>
      <w:r w:rsidRPr="00CD3CDF">
        <w:rPr>
          <w:rFonts w:ascii="GHEA Grapalat" w:hAnsi="GHEA Grapalat" w:cs="Arial"/>
          <w:b/>
          <w:color w:val="000000"/>
          <w:sz w:val="14"/>
          <w:szCs w:val="14"/>
          <w:u w:val="single"/>
        </w:rPr>
        <w:t>в:</w:t>
      </w:r>
      <w:r w:rsidRPr="00CD3CDF">
        <w:rPr>
          <w:rFonts w:ascii="GHEA Grapalat" w:hAnsi="GHEA Grapalat"/>
          <w:b/>
          <w:color w:val="000000"/>
          <w:sz w:val="14"/>
          <w:szCs w:val="14"/>
          <w:u w:val="single"/>
          <w:lang w:val="af-ZA"/>
        </w:rPr>
        <w:t>N 642-</w:t>
      </w:r>
      <w:r w:rsidRPr="00CD3CDF">
        <w:rPr>
          <w:rFonts w:ascii="GHEA Grapalat" w:hAnsi="GHEA Grapalat" w:cs="Arial"/>
          <w:b/>
          <w:color w:val="000000"/>
          <w:sz w:val="14"/>
          <w:szCs w:val="14"/>
          <w:u w:val="single"/>
        </w:rPr>
        <w:t>Н:</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решение</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чтобы</w:t>
      </w:r>
      <w:r w:rsidRPr="00CD3CDF">
        <w:rPr>
          <w:rFonts w:ascii="GHEA Grapalat" w:hAnsi="GHEA Grapalat"/>
          <w:b/>
          <w:color w:val="000000"/>
          <w:sz w:val="14"/>
          <w:szCs w:val="14"/>
          <w:u w:val="single"/>
          <w:lang w:val="af-ZA"/>
        </w:rPr>
        <w:t>2-</w:t>
      </w:r>
      <w:r w:rsidRPr="00CD3CDF">
        <w:rPr>
          <w:rFonts w:ascii="GHEA Grapalat" w:hAnsi="GHEA Grapalat" w:cs="Arial"/>
          <w:b/>
          <w:color w:val="000000"/>
          <w:sz w:val="14"/>
          <w:szCs w:val="14"/>
          <w:u w:val="single"/>
        </w:rPr>
        <w:t>й</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часть</w:t>
      </w:r>
      <w:r w:rsidRPr="00CD3CDF">
        <w:rPr>
          <w:rFonts w:ascii="GHEA Grapalat" w:hAnsi="GHEA Grapalat"/>
          <w:b/>
          <w:color w:val="000000"/>
          <w:sz w:val="14"/>
          <w:szCs w:val="14"/>
          <w:u w:val="single"/>
          <w:lang w:val="af-ZA"/>
        </w:rPr>
        <w:t>6-</w:t>
      </w:r>
      <w:r w:rsidRPr="00CD3CDF">
        <w:rPr>
          <w:rFonts w:ascii="GHEA Grapalat" w:hAnsi="GHEA Grapalat" w:cs="Arial"/>
          <w:b/>
          <w:color w:val="000000"/>
          <w:sz w:val="14"/>
          <w:szCs w:val="14"/>
          <w:u w:val="single"/>
        </w:rPr>
        <w:t>й</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точка</w:t>
      </w:r>
    </w:p>
    <w:p w:rsidR="001571EA" w:rsidRPr="00A27EF2" w:rsidRDefault="001571EA" w:rsidP="001571EA">
      <w:pPr>
        <w:ind w:left="360"/>
        <w:jc w:val="both"/>
        <w:rPr>
          <w:rFonts w:ascii="GHEA Grapalat" w:hAnsi="GHEA Grapalat"/>
          <w:sz w:val="14"/>
          <w:szCs w:val="14"/>
          <w:lang w:val="pt-BR"/>
        </w:rPr>
      </w:pPr>
      <w:r w:rsidRPr="00A27EF2">
        <w:rPr>
          <w:rFonts w:ascii="GHEA Grapalat" w:hAnsi="GHEA Grapalat"/>
          <w:sz w:val="14"/>
          <w:szCs w:val="14"/>
          <w:lang w:val="pt-BR"/>
        </w:rPr>
        <w:t>4. Независимо от внесенной суммы, сумма будет рассчитана в пределах суммы, предусмотренной ПКК 2025 года.</w:t>
      </w:r>
    </w:p>
    <w:p w:rsidR="001571EA" w:rsidRPr="000E4087" w:rsidRDefault="001571EA" w:rsidP="001571EA">
      <w:pPr>
        <w:ind w:left="360"/>
        <w:jc w:val="both"/>
        <w:rPr>
          <w:rFonts w:ascii="GHEA Grapalat" w:hAnsi="GHEA Grapalat"/>
          <w:color w:val="000000"/>
          <w:sz w:val="16"/>
          <w:szCs w:val="16"/>
          <w:lang w:val="pt-BR"/>
        </w:rPr>
      </w:pPr>
    </w:p>
    <w:p w:rsidR="001571EA" w:rsidRPr="00C040B2" w:rsidRDefault="001571EA" w:rsidP="001571EA">
      <w:pPr>
        <w:ind w:firstLine="709"/>
        <w:jc w:val="both"/>
        <w:rPr>
          <w:lang w:val="pt-BR"/>
        </w:rPr>
      </w:pPr>
    </w:p>
    <w:p w:rsidR="001571EA" w:rsidRDefault="001571EA" w:rsidP="00B46D58">
      <w:pPr>
        <w:widowControl w:val="0"/>
        <w:spacing w:after="160"/>
        <w:jc w:val="center"/>
      </w:pPr>
    </w:p>
    <w:p w:rsidR="001571EA" w:rsidRDefault="001571EA" w:rsidP="00B46D58">
      <w:pPr>
        <w:widowControl w:val="0"/>
        <w:spacing w:after="160"/>
        <w:jc w:val="center"/>
      </w:pPr>
    </w:p>
    <w:p w:rsidR="001571EA" w:rsidRPr="00B138F3" w:rsidRDefault="001571EA" w:rsidP="00B46D58">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1571EA">
        <w:trPr>
          <w:jc w:val="center"/>
        </w:trPr>
        <w:tc>
          <w:tcPr>
            <w:tcW w:w="4536" w:type="dxa"/>
          </w:tcPr>
          <w:p w:rsidR="00071D1C" w:rsidRPr="00B138F3" w:rsidRDefault="00071D1C" w:rsidP="001571EA">
            <w:pPr>
              <w:widowControl w:val="0"/>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1861"/>
        <w:gridCol w:w="3609"/>
        <w:gridCol w:w="461"/>
        <w:gridCol w:w="461"/>
        <w:gridCol w:w="462"/>
        <w:gridCol w:w="462"/>
        <w:gridCol w:w="462"/>
        <w:gridCol w:w="462"/>
        <w:gridCol w:w="462"/>
        <w:gridCol w:w="462"/>
        <w:gridCol w:w="462"/>
        <w:gridCol w:w="492"/>
        <w:gridCol w:w="494"/>
        <w:gridCol w:w="536"/>
        <w:gridCol w:w="1328"/>
      </w:tblGrid>
      <w:tr w:rsidR="00DC7A55" w:rsidRPr="00DC7A55" w:rsidTr="000F3BCE">
        <w:tc>
          <w:tcPr>
            <w:tcW w:w="15693" w:type="dxa"/>
            <w:gridSpan w:val="16"/>
          </w:tcPr>
          <w:p w:rsidR="00DC7A55" w:rsidRPr="00DC7A55" w:rsidRDefault="00DC7A55" w:rsidP="00DC7A55">
            <w:pPr>
              <w:jc w:val="center"/>
              <w:rPr>
                <w:rFonts w:ascii="GHEA Grapalat" w:hAnsi="GHEA Grapalat"/>
                <w:sz w:val="18"/>
                <w:lang w:val="es-ES" w:eastAsia="en-US" w:bidi="ar-SA"/>
              </w:rPr>
            </w:pPr>
            <w:r w:rsidRPr="00DC7A55">
              <w:rPr>
                <w:rFonts w:ascii="GHEA Grapalat" w:hAnsi="GHEA Grapalat"/>
                <w:sz w:val="18"/>
                <w:lang w:val="es-ES" w:eastAsia="en-US" w:bidi="ar-SA"/>
              </w:rPr>
              <w:t>Продукт:</w:t>
            </w:r>
          </w:p>
        </w:tc>
      </w:tr>
      <w:tr w:rsidR="00DC7A55" w:rsidRPr="00DC7A55" w:rsidTr="000F3BCE">
        <w:tc>
          <w:tcPr>
            <w:tcW w:w="1905" w:type="dxa"/>
            <w:vAlign w:val="center"/>
          </w:tcPr>
          <w:p w:rsidR="00DC7A55" w:rsidRPr="00DC7A55" w:rsidRDefault="00DC7A55" w:rsidP="00DC7A55">
            <w:pPr>
              <w:jc w:val="center"/>
              <w:rPr>
                <w:rFonts w:ascii="GHEA Grapalat" w:hAnsi="GHEA Grapalat"/>
                <w:sz w:val="16"/>
                <w:szCs w:val="16"/>
                <w:lang w:val="es-ES" w:eastAsia="en-US" w:bidi="ar-SA"/>
              </w:rPr>
            </w:pPr>
            <w:r w:rsidRPr="00DC7A55">
              <w:rPr>
                <w:rFonts w:ascii="GHEA Grapalat" w:hAnsi="GHEA Grapalat"/>
                <w:sz w:val="16"/>
                <w:szCs w:val="16"/>
                <w:lang w:val="en-US" w:eastAsia="en-US" w:bidi="ar-SA"/>
              </w:rPr>
              <w:t>номер дозы в приглашении</w:t>
            </w:r>
          </w:p>
        </w:tc>
        <w:tc>
          <w:tcPr>
            <w:tcW w:w="2064" w:type="dxa"/>
            <w:vAlign w:val="center"/>
          </w:tcPr>
          <w:p w:rsidR="00DC7A55" w:rsidRPr="00DC7A55" w:rsidRDefault="00DC7A55" w:rsidP="00DC7A55">
            <w:pPr>
              <w:jc w:val="center"/>
              <w:rPr>
                <w:rFonts w:ascii="GHEA Grapalat" w:hAnsi="GHEA Grapalat"/>
                <w:sz w:val="16"/>
                <w:szCs w:val="16"/>
                <w:lang w:val="es-ES" w:eastAsia="en-US" w:bidi="ar-SA"/>
              </w:rPr>
            </w:pPr>
            <w:r w:rsidRPr="00DC7A55">
              <w:rPr>
                <w:rFonts w:ascii="GHEA Grapalat" w:hAnsi="GHEA Grapalat"/>
                <w:sz w:val="16"/>
                <w:szCs w:val="16"/>
                <w:lang w:eastAsia="en-US" w:bidi="ar-SA"/>
              </w:rPr>
              <w:t xml:space="preserve">транзитный код, предусмотренный планом закупок по классификации </w:t>
            </w:r>
            <w:r w:rsidRPr="00DC7A55">
              <w:rPr>
                <w:rFonts w:ascii="GHEA Grapalat" w:hAnsi="GHEA Grapalat"/>
                <w:sz w:val="16"/>
                <w:szCs w:val="16"/>
                <w:lang w:val="en-US" w:eastAsia="en-US" w:bidi="ar-SA"/>
              </w:rPr>
              <w:t>CMA</w:t>
            </w:r>
            <w:r w:rsidRPr="00DC7A55">
              <w:rPr>
                <w:rFonts w:ascii="GHEA Grapalat" w:hAnsi="GHEA Grapalat"/>
                <w:sz w:val="16"/>
                <w:szCs w:val="16"/>
                <w:lang w:eastAsia="en-US" w:bidi="ar-SA"/>
              </w:rPr>
              <w:t xml:space="preserve"> (</w:t>
            </w:r>
            <w:r w:rsidRPr="00DC7A55">
              <w:rPr>
                <w:rFonts w:ascii="GHEA Grapalat" w:hAnsi="GHEA Grapalat"/>
                <w:sz w:val="16"/>
                <w:szCs w:val="16"/>
                <w:lang w:val="en-US" w:eastAsia="en-US" w:bidi="ar-SA"/>
              </w:rPr>
              <w:t>CPV</w:t>
            </w:r>
            <w:r w:rsidRPr="00DC7A55">
              <w:rPr>
                <w:rFonts w:ascii="GHEA Grapalat" w:hAnsi="GHEA Grapalat"/>
                <w:sz w:val="16"/>
                <w:szCs w:val="16"/>
                <w:lang w:eastAsia="en-US" w:bidi="ar-SA"/>
              </w:rPr>
              <w:t>)</w:t>
            </w:r>
          </w:p>
        </w:tc>
        <w:tc>
          <w:tcPr>
            <w:tcW w:w="3992" w:type="dxa"/>
            <w:vAlign w:val="center"/>
          </w:tcPr>
          <w:p w:rsidR="00DC7A55" w:rsidRPr="00DC7A55" w:rsidRDefault="00DC7A55" w:rsidP="00DC7A55">
            <w:pPr>
              <w:jc w:val="center"/>
              <w:rPr>
                <w:rFonts w:ascii="GHEA Grapalat" w:hAnsi="GHEA Grapalat"/>
                <w:sz w:val="16"/>
                <w:szCs w:val="16"/>
                <w:lang w:val="es-ES" w:eastAsia="en-US" w:bidi="ar-SA"/>
              </w:rPr>
            </w:pPr>
            <w:r w:rsidRPr="00DC7A55">
              <w:rPr>
                <w:rFonts w:ascii="GHEA Grapalat" w:hAnsi="GHEA Grapalat"/>
                <w:sz w:val="16"/>
                <w:szCs w:val="16"/>
                <w:lang w:val="en-US" w:eastAsia="en-US" w:bidi="ar-SA"/>
              </w:rPr>
              <w:t>имя:</w:t>
            </w:r>
          </w:p>
        </w:tc>
        <w:tc>
          <w:tcPr>
            <w:tcW w:w="7732" w:type="dxa"/>
            <w:gridSpan w:val="13"/>
            <w:vAlign w:val="center"/>
          </w:tcPr>
          <w:p w:rsidR="00DC7A55" w:rsidRPr="00DC7A55" w:rsidRDefault="00DC7A55" w:rsidP="00DC7A55">
            <w:pPr>
              <w:jc w:val="both"/>
              <w:rPr>
                <w:rFonts w:ascii="GHEA Grapalat" w:hAnsi="GHEA Grapalat"/>
                <w:sz w:val="16"/>
                <w:szCs w:val="16"/>
                <w:lang w:val="es-ES" w:eastAsia="en-US" w:bidi="ar-SA"/>
              </w:rPr>
            </w:pPr>
            <w:r w:rsidRPr="00DC7A55">
              <w:rPr>
                <w:rFonts w:ascii="GHEA Grapalat" w:hAnsi="GHEA Grapalat"/>
                <w:sz w:val="16"/>
                <w:szCs w:val="16"/>
                <w:lang w:val="es-ES" w:eastAsia="en-US" w:bidi="ar-SA"/>
              </w:rPr>
              <w:t>выплаты планируется осуществить в 2024 году по месяцам, в том числе**</w:t>
            </w:r>
          </w:p>
        </w:tc>
      </w:tr>
      <w:tr w:rsidR="00DC7A55" w:rsidRPr="00DC7A55" w:rsidTr="000F3BCE">
        <w:trPr>
          <w:trHeight w:val="716"/>
        </w:trPr>
        <w:tc>
          <w:tcPr>
            <w:tcW w:w="1905" w:type="dxa"/>
          </w:tcPr>
          <w:p w:rsidR="00DC7A55" w:rsidRPr="00DC7A55" w:rsidRDefault="00DC7A55" w:rsidP="00DC7A55">
            <w:pPr>
              <w:jc w:val="center"/>
              <w:rPr>
                <w:rFonts w:ascii="GHEA Grapalat" w:hAnsi="GHEA Grapalat"/>
                <w:sz w:val="16"/>
                <w:szCs w:val="16"/>
                <w:lang w:val="es-ES" w:eastAsia="en-US" w:bidi="ar-SA"/>
              </w:rPr>
            </w:pPr>
          </w:p>
        </w:tc>
        <w:tc>
          <w:tcPr>
            <w:tcW w:w="2064" w:type="dxa"/>
          </w:tcPr>
          <w:p w:rsidR="00DC7A55" w:rsidRPr="00DC7A55" w:rsidRDefault="00DC7A55" w:rsidP="00DC7A55">
            <w:pPr>
              <w:jc w:val="center"/>
              <w:rPr>
                <w:rFonts w:ascii="GHEA Grapalat" w:hAnsi="GHEA Grapalat"/>
                <w:sz w:val="16"/>
                <w:szCs w:val="16"/>
                <w:lang w:val="es-ES" w:eastAsia="en-US" w:bidi="ar-SA"/>
              </w:rPr>
            </w:pPr>
          </w:p>
        </w:tc>
        <w:tc>
          <w:tcPr>
            <w:tcW w:w="3992" w:type="dxa"/>
          </w:tcPr>
          <w:p w:rsidR="00DC7A55" w:rsidRPr="00DC7A55" w:rsidRDefault="00DC7A55" w:rsidP="00DC7A55">
            <w:pPr>
              <w:jc w:val="center"/>
              <w:rPr>
                <w:rFonts w:ascii="GHEA Grapalat" w:hAnsi="GHEA Grapalat"/>
                <w:sz w:val="16"/>
                <w:szCs w:val="16"/>
                <w:lang w:val="es-ES" w:eastAsia="en-US" w:bidi="ar-SA"/>
              </w:rPr>
            </w:pPr>
          </w:p>
        </w:tc>
        <w:tc>
          <w:tcPr>
            <w:tcW w:w="472"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январь</w:t>
            </w:r>
          </w:p>
        </w:tc>
        <w:tc>
          <w:tcPr>
            <w:tcW w:w="472" w:type="dxa"/>
            <w:textDirection w:val="btLr"/>
            <w:vAlign w:val="center"/>
          </w:tcPr>
          <w:p w:rsidR="00DC7A55" w:rsidRPr="00DC7A55" w:rsidRDefault="00DC7A55" w:rsidP="00DC7A55">
            <w:pPr>
              <w:ind w:left="113" w:right="-7"/>
              <w:jc w:val="center"/>
              <w:rPr>
                <w:rFonts w:ascii="GHEA Grapalat" w:hAnsi="GHEA Grapalat" w:cs="Sylfaen"/>
                <w:sz w:val="16"/>
                <w:szCs w:val="16"/>
                <w:lang w:val="pt-BR" w:eastAsia="en-US" w:bidi="ar-SA"/>
              </w:rPr>
            </w:pPr>
            <w:r w:rsidRPr="00DC7A55">
              <w:rPr>
                <w:rFonts w:ascii="GHEA Grapalat" w:hAnsi="GHEA Grapalat" w:cs="Sylfaen"/>
                <w:sz w:val="16"/>
                <w:szCs w:val="16"/>
                <w:lang w:val="pt-BR" w:eastAsia="en-US" w:bidi="ar-SA"/>
              </w:rPr>
              <w:t>февраль</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маршировать</w:t>
            </w:r>
          </w:p>
        </w:tc>
        <w:tc>
          <w:tcPr>
            <w:tcW w:w="473" w:type="dxa"/>
            <w:textDirection w:val="btLr"/>
            <w:vAlign w:val="center"/>
          </w:tcPr>
          <w:p w:rsidR="00DC7A55" w:rsidRPr="00DC7A55" w:rsidRDefault="00DC7A55" w:rsidP="00DC7A55">
            <w:pPr>
              <w:ind w:left="113" w:right="-7"/>
              <w:jc w:val="center"/>
              <w:rPr>
                <w:rFonts w:ascii="GHEA Grapalat" w:hAnsi="GHEA Grapalat" w:cs="Sylfaen"/>
                <w:sz w:val="16"/>
                <w:szCs w:val="16"/>
                <w:lang w:val="pt-BR" w:eastAsia="en-US" w:bidi="ar-SA"/>
              </w:rPr>
            </w:pPr>
            <w:r w:rsidRPr="00DC7A55">
              <w:rPr>
                <w:rFonts w:ascii="GHEA Grapalat" w:hAnsi="GHEA Grapalat" w:cs="Sylfaen"/>
                <w:sz w:val="16"/>
                <w:szCs w:val="16"/>
                <w:lang w:val="pt-BR" w:eastAsia="en-US" w:bidi="ar-SA"/>
              </w:rPr>
              <w:t>апрель</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может</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июнь</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Июль</w:t>
            </w:r>
            <w:r w:rsidRPr="00DC7A55">
              <w:rPr>
                <w:rFonts w:ascii="GHEA Grapalat" w:hAnsi="GHEA Grapalat" w:cs="Times Armenian"/>
                <w:sz w:val="16"/>
                <w:szCs w:val="16"/>
                <w:lang w:val="pt-BR" w:eastAsia="en-US" w:bidi="ar-SA"/>
              </w:rPr>
              <w:t xml:space="preserve"> </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август</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Сентябрь</w:t>
            </w:r>
            <w:r w:rsidRPr="00DC7A55">
              <w:rPr>
                <w:rFonts w:ascii="GHEA Grapalat" w:hAnsi="GHEA Grapalat" w:cs="Times Armenian"/>
                <w:sz w:val="16"/>
                <w:szCs w:val="16"/>
                <w:lang w:val="pt-BR" w:eastAsia="en-US" w:bidi="ar-SA"/>
              </w:rPr>
              <w:t xml:space="preserve"> </w:t>
            </w:r>
          </w:p>
        </w:tc>
        <w:tc>
          <w:tcPr>
            <w:tcW w:w="521"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Октябрь</w:t>
            </w:r>
          </w:p>
        </w:tc>
        <w:tc>
          <w:tcPr>
            <w:tcW w:w="525"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sz w:val="16"/>
                <w:szCs w:val="16"/>
                <w:lang w:val="en-US" w:eastAsia="en-US" w:bidi="ar-SA"/>
              </w:rPr>
              <w:t xml:space="preserve"> </w:t>
            </w:r>
            <w:r w:rsidRPr="00DC7A55">
              <w:rPr>
                <w:rFonts w:ascii="GHEA Grapalat" w:hAnsi="GHEA Grapalat" w:cs="Sylfaen"/>
                <w:sz w:val="16"/>
                <w:szCs w:val="16"/>
                <w:lang w:val="pt-BR" w:eastAsia="en-US" w:bidi="ar-SA"/>
              </w:rPr>
              <w:t>ноябрь</w:t>
            </w:r>
          </w:p>
        </w:tc>
        <w:tc>
          <w:tcPr>
            <w:tcW w:w="591"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декабрь</w:t>
            </w:r>
          </w:p>
        </w:tc>
        <w:tc>
          <w:tcPr>
            <w:tcW w:w="1840" w:type="dxa"/>
            <w:vAlign w:val="center"/>
          </w:tcPr>
          <w:p w:rsidR="00DC7A55" w:rsidRPr="00DC7A55" w:rsidRDefault="00DC7A55" w:rsidP="00DC7A55">
            <w:pPr>
              <w:ind w:right="-1"/>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Вот и все</w:t>
            </w:r>
          </w:p>
          <w:p w:rsidR="00DC7A55" w:rsidRPr="00DC7A55" w:rsidRDefault="00DC7A55" w:rsidP="00DC7A55">
            <w:pPr>
              <w:jc w:val="center"/>
              <w:rPr>
                <w:rFonts w:ascii="GHEA Grapalat" w:hAnsi="GHEA Grapalat"/>
                <w:sz w:val="16"/>
                <w:szCs w:val="16"/>
                <w:lang w:val="es-ES" w:eastAsia="en-US" w:bidi="ar-SA"/>
              </w:rPr>
            </w:pPr>
          </w:p>
        </w:tc>
      </w:tr>
      <w:tr w:rsidR="00DC7A55" w:rsidRPr="00DC7A55" w:rsidTr="000F3BCE">
        <w:trPr>
          <w:trHeight w:val="29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33621520</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Бисопролол (бисопролола фумарат), таблетки, покрытые пленочной оболочкой, 5 мг Бисопролол</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99"/>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33651128</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Периндоприл+амлодипин+индапамид 8мг+10мг+2,5мг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365"/>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33651128</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Периндоприл+амлодипин+индапамид 8мг+5мг+2,5мг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84"/>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4:</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33651116</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Спиронолактон таблетка 25 мг Спиронолактон</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70"/>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5</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33651128</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Периндоприл+индапамид+амлодипин 5мг+1,25мг+5мг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306"/>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6</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33651128</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Периндоприл+индапамид+амлодипин 5мг+1,25мг+10мг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386"/>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Pr>
                <w:rFonts w:ascii="GHEA Grapalat" w:hAnsi="GHEA Grapalat" w:cs="Calibri"/>
                <w:color w:val="000000"/>
                <w:sz w:val="16"/>
                <w:szCs w:val="16"/>
                <w:lang w:val="en-US" w:eastAsia="en-US" w:bidi="ar-SA"/>
              </w:rPr>
              <w:t>7</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33651129</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Периндоприл+индапамид+амлодипин 10мг+2,5мг+10мг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 xml:space="preserve">8 </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33651130</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Периндоприл+индапамид+амлодипин 10мг+2,5мг+5мг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 xml:space="preserve">9 </w:t>
            </w: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33621480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периндоприл (периндоприл аргинин) 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10</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33621460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Амлодипин+периндоприл 5мг+5мг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11</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33621460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Амлодипин+периндоприл 10мг+10мг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lastRenderedPageBreak/>
              <w:t>12:</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33621460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Амлодипин+периндоприл 10мг+5мг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13</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33621460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Амлодипин+периндоприл 5мг+10мг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14</w:t>
            </w: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33621560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Рамиприл + амлодипин 10мг+10мг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15:</w:t>
            </w: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33621560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Рамиприл + Амлодипин</w:t>
            </w:r>
          </w:p>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10 мг + 5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Pr>
                <w:rFonts w:ascii="GHEA Grapalat" w:hAnsi="GHEA Grapalat" w:cs="Calibri"/>
                <w:color w:val="000000"/>
                <w:sz w:val="16"/>
                <w:szCs w:val="16"/>
                <w:lang w:val="hy-AM" w:eastAsia="en-US" w:bidi="ar-SA"/>
              </w:rPr>
              <w:t>16</w:t>
            </w:r>
          </w:p>
          <w:p w:rsidR="00DC7A55" w:rsidRPr="00DC7A55" w:rsidRDefault="00DC7A55" w:rsidP="00DC7A55">
            <w:pPr>
              <w:jc w:val="center"/>
              <w:rPr>
                <w:rFonts w:ascii="GHEA Grapalat" w:hAnsi="GHEA Grapalat" w:cs="Calibri"/>
                <w:color w:val="000000"/>
                <w:sz w:val="16"/>
                <w:szCs w:val="16"/>
                <w:lang w:val="en-US" w:eastAsia="en-US" w:bidi="ar-SA"/>
              </w:rPr>
            </w:pP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33621560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Рамиприл + Амлодипин</w:t>
            </w:r>
          </w:p>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5 мг + 5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17:</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33621769</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Лозартан + гидрохлоротиазид 100+25мг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18</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33691600</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Леветирацетам 500 мг, таблетки, покрытые пленочной оболочкой.</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19:</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33651129</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Периндоприл + индапамид 4 мг + 1,25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20</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33621140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Периндоприл + индапамид 8 мг + 2,5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21:</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33621140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Периндоприл + индапамид 1,25 мг + 5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22:</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33621140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Периндоприл + индапамид 2,5 мг + 10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23:</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33651115</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Бисопролол+периндоприл 5мг+10мг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24</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33651117</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Таблетка ацетилсалициловой кислоты, 100 мг Ацетилсалициловая кислота</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en-US" w:eastAsia="en-US" w:bidi="ar-SA"/>
              </w:rPr>
              <w:t>25</w:t>
            </w: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33691187</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Винпоцетин 10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26</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33631290</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Холекальциферол раствор для внутреннего применения, 15 000 ММ/мл 10мл Холекальциферол</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Pr>
                <w:rFonts w:ascii="GHEA Grapalat" w:hAnsi="GHEA Grapalat" w:cs="Calibri"/>
                <w:color w:val="000000"/>
                <w:sz w:val="16"/>
                <w:szCs w:val="16"/>
                <w:lang w:val="en-US" w:eastAsia="en-US" w:bidi="ar-SA"/>
              </w:rPr>
              <w:t>27</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33651141</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Таблетка клопидогреля, 75 мг клопидогреля.</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28</w:t>
            </w:r>
          </w:p>
        </w:tc>
        <w:tc>
          <w:tcPr>
            <w:tcW w:w="2064" w:type="dxa"/>
            <w:tcBorders>
              <w:top w:val="nil"/>
              <w:left w:val="single" w:sz="4" w:space="0" w:color="auto"/>
              <w:bottom w:val="single" w:sz="4" w:space="0" w:color="auto"/>
              <w:right w:val="single" w:sz="4" w:space="0" w:color="auto"/>
            </w:tcBorders>
            <w:shd w:val="clear" w:color="auto" w:fill="auto"/>
            <w:vAlign w:val="bottom"/>
          </w:tcPr>
          <w:p w:rsidR="00DC7A55" w:rsidRPr="00DC7A55" w:rsidRDefault="00DC7A55" w:rsidP="00DC7A55">
            <w:pPr>
              <w:jc w:val="center"/>
              <w:rPr>
                <w:rFonts w:ascii="Arial Armenian" w:hAnsi="Arial Armenian" w:cs="Calibri"/>
                <w:sz w:val="18"/>
                <w:szCs w:val="18"/>
                <w:lang w:val="en-US" w:eastAsia="en-US" w:bidi="ar-SA"/>
              </w:rPr>
            </w:pPr>
            <w:r w:rsidRPr="00DC7A55">
              <w:rPr>
                <w:rFonts w:ascii="Arial Armenian" w:hAnsi="Arial Armenian" w:cs="Calibri"/>
                <w:sz w:val="18"/>
                <w:szCs w:val="18"/>
                <w:lang w:val="en-US" w:eastAsia="en-US" w:bidi="ar-SA"/>
              </w:rPr>
              <w:t>33631290</w:t>
            </w:r>
          </w:p>
        </w:tc>
        <w:tc>
          <w:tcPr>
            <w:tcW w:w="3992" w:type="dxa"/>
            <w:tcBorders>
              <w:top w:val="nil"/>
              <w:left w:val="nil"/>
              <w:bottom w:val="single" w:sz="4" w:space="0" w:color="auto"/>
              <w:right w:val="single" w:sz="4" w:space="0" w:color="auto"/>
            </w:tcBorders>
            <w:shd w:val="clear" w:color="auto" w:fill="auto"/>
            <w:vAlign w:val="bottom"/>
          </w:tcPr>
          <w:p w:rsidR="00DC7A55" w:rsidRPr="00DC7A55" w:rsidRDefault="00DC7A55" w:rsidP="00DC7A55">
            <w:pP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Ибупрофен 20 мг/мл</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Pr>
                <w:rFonts w:ascii="GHEA Grapalat" w:hAnsi="GHEA Grapalat" w:cs="Calibri"/>
                <w:color w:val="000000"/>
                <w:sz w:val="16"/>
                <w:szCs w:val="16"/>
                <w:lang w:val="hy-AM" w:eastAsia="en-US" w:bidi="ar-SA"/>
              </w:rPr>
              <w:t>29</w:t>
            </w:r>
          </w:p>
        </w:tc>
        <w:tc>
          <w:tcPr>
            <w:tcW w:w="2064" w:type="dxa"/>
            <w:tcBorders>
              <w:top w:val="nil"/>
              <w:left w:val="single" w:sz="4" w:space="0" w:color="auto"/>
              <w:bottom w:val="single" w:sz="4" w:space="0" w:color="auto"/>
              <w:right w:val="single" w:sz="4" w:space="0" w:color="auto"/>
            </w:tcBorders>
            <w:shd w:val="clear" w:color="auto" w:fill="auto"/>
            <w:vAlign w:val="bottom"/>
          </w:tcPr>
          <w:p w:rsidR="00DC7A55" w:rsidRPr="00DC7A55" w:rsidRDefault="00DC7A55" w:rsidP="00DC7A55">
            <w:pPr>
              <w:jc w:val="center"/>
              <w:rPr>
                <w:rFonts w:ascii="Arial Armenian" w:hAnsi="Arial Armenian" w:cs="Calibri"/>
                <w:sz w:val="18"/>
                <w:szCs w:val="18"/>
                <w:lang w:val="en-US" w:eastAsia="en-US" w:bidi="ar-SA"/>
              </w:rPr>
            </w:pPr>
            <w:r w:rsidRPr="00DC7A55">
              <w:rPr>
                <w:rFonts w:ascii="Arial Armenian" w:hAnsi="Arial Armenian" w:cs="Calibri"/>
                <w:sz w:val="18"/>
                <w:szCs w:val="18"/>
                <w:lang w:val="en-US" w:eastAsia="en-US" w:bidi="ar-SA"/>
              </w:rPr>
              <w:t>33651112</w:t>
            </w:r>
          </w:p>
        </w:tc>
        <w:tc>
          <w:tcPr>
            <w:tcW w:w="3992" w:type="dxa"/>
            <w:tcBorders>
              <w:top w:val="nil"/>
              <w:left w:val="nil"/>
              <w:bottom w:val="single" w:sz="4" w:space="0" w:color="auto"/>
              <w:right w:val="single" w:sz="4" w:space="0" w:color="auto"/>
            </w:tcBorders>
            <w:shd w:val="clear" w:color="auto" w:fill="auto"/>
            <w:vAlign w:val="bottom"/>
          </w:tcPr>
          <w:p w:rsidR="00DC7A55" w:rsidRPr="00DC7A55" w:rsidRDefault="00DC7A55" w:rsidP="00DC7A55">
            <w:pPr>
              <w:jc w:val="cente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Амоксициллин + Клавулановая кислота, 125 мг + 31,25 мг/мл раствор для внутреннего применения</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Pr>
                <w:rFonts w:ascii="GHEA Grapalat" w:hAnsi="GHEA Grapalat" w:cs="Calibri"/>
                <w:color w:val="000000"/>
                <w:sz w:val="16"/>
                <w:szCs w:val="16"/>
                <w:lang w:val="hy-AM" w:eastAsia="en-US" w:bidi="ar-SA"/>
              </w:rPr>
              <w:t>30</w:t>
            </w:r>
          </w:p>
        </w:tc>
        <w:tc>
          <w:tcPr>
            <w:tcW w:w="2064" w:type="dxa"/>
            <w:tcBorders>
              <w:top w:val="nil"/>
              <w:left w:val="single" w:sz="4" w:space="0" w:color="auto"/>
              <w:bottom w:val="single" w:sz="4" w:space="0" w:color="auto"/>
              <w:right w:val="single" w:sz="4" w:space="0" w:color="auto"/>
            </w:tcBorders>
            <w:shd w:val="clear" w:color="auto" w:fill="auto"/>
            <w:vAlign w:val="bottom"/>
          </w:tcPr>
          <w:p w:rsidR="00DC7A55" w:rsidRPr="00DC7A55" w:rsidRDefault="00DC7A55" w:rsidP="00DC7A55">
            <w:pPr>
              <w:jc w:val="center"/>
              <w:rPr>
                <w:rFonts w:ascii="Arial Armenian" w:hAnsi="Arial Armenian" w:cs="Calibri"/>
                <w:sz w:val="18"/>
                <w:szCs w:val="18"/>
                <w:lang w:val="en-US" w:eastAsia="en-US" w:bidi="ar-SA"/>
              </w:rPr>
            </w:pPr>
            <w:r w:rsidRPr="00DC7A55">
              <w:rPr>
                <w:rFonts w:ascii="Arial Armenian" w:hAnsi="Arial Armenian" w:cs="Calibri"/>
                <w:sz w:val="18"/>
                <w:szCs w:val="18"/>
                <w:lang w:val="en-US" w:eastAsia="en-US" w:bidi="ar-SA"/>
              </w:rPr>
              <w:t>33651112</w:t>
            </w:r>
          </w:p>
        </w:tc>
        <w:tc>
          <w:tcPr>
            <w:tcW w:w="3992" w:type="dxa"/>
            <w:tcBorders>
              <w:top w:val="nil"/>
              <w:left w:val="nil"/>
              <w:bottom w:val="single" w:sz="4" w:space="0" w:color="auto"/>
              <w:right w:val="single" w:sz="4" w:space="0" w:color="auto"/>
            </w:tcBorders>
            <w:shd w:val="clear" w:color="auto" w:fill="auto"/>
            <w:vAlign w:val="bottom"/>
          </w:tcPr>
          <w:p w:rsidR="00DC7A55" w:rsidRPr="00DC7A55" w:rsidRDefault="00DC7A55" w:rsidP="00DC7A55">
            <w:pPr>
              <w:jc w:val="cente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Амоксициллин + Клавулановая кислота, 250 мг + 62,5 мг/мл раствор для перорального применения</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Pr>
                <w:rFonts w:ascii="GHEA Grapalat" w:hAnsi="GHEA Grapalat" w:cs="Calibri"/>
                <w:color w:val="000000"/>
                <w:sz w:val="16"/>
                <w:szCs w:val="16"/>
                <w:lang w:val="hy-AM" w:eastAsia="en-US" w:bidi="ar-SA"/>
              </w:rPr>
              <w:t>31</w:t>
            </w: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33611470</w:t>
            </w:r>
          </w:p>
        </w:tc>
        <w:tc>
          <w:tcPr>
            <w:tcW w:w="3992" w:type="dxa"/>
            <w:vAlign w:val="center"/>
          </w:tcPr>
          <w:p w:rsidR="00DC7A55" w:rsidRPr="00DC7A55" w:rsidRDefault="00DC7A55" w:rsidP="00DC7A55">
            <w:pP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Пантопразол 40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BC5" w:rsidRDefault="00980BC5">
      <w:r>
        <w:separator/>
      </w:r>
    </w:p>
  </w:endnote>
  <w:endnote w:type="continuationSeparator" w:id="0">
    <w:p w:rsidR="00980BC5" w:rsidRDefault="00980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E508D8" w:rsidRPr="00C861E9" w:rsidRDefault="00E508D8">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F62B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BC5" w:rsidRDefault="00980BC5">
      <w:r>
        <w:separator/>
      </w:r>
    </w:p>
  </w:footnote>
  <w:footnote w:type="continuationSeparator" w:id="0">
    <w:p w:rsidR="00980BC5" w:rsidRDefault="00980BC5">
      <w:r>
        <w:continuationSeparator/>
      </w:r>
    </w:p>
  </w:footnote>
  <w:footnote w:id="1">
    <w:p w:rsidR="00E508D8" w:rsidRPr="00CD6B60" w:rsidRDefault="00E508D8"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508D8" w:rsidRPr="00CD6B60" w:rsidRDefault="00E508D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508D8" w:rsidRPr="00CD6B60" w:rsidRDefault="00E508D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508D8" w:rsidRPr="00CD6B60" w:rsidRDefault="00E508D8"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E508D8" w:rsidRPr="0049623A" w:rsidDel="00932115" w:rsidRDefault="00E508D8"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3">
    <w:p w:rsidR="00E508D8" w:rsidRPr="008842CE" w:rsidRDefault="00E508D8"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508D8" w:rsidRPr="000811C1" w:rsidRDefault="00E508D8">
      <w:pPr>
        <w:pStyle w:val="af2"/>
        <w:rPr>
          <w:lang w:val="af-ZA"/>
        </w:rPr>
      </w:pPr>
    </w:p>
  </w:footnote>
  <w:footnote w:id="4">
    <w:p w:rsidR="00E508D8" w:rsidRPr="008E4439" w:rsidRDefault="00E508D8"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E508D8" w:rsidRPr="000811C1" w:rsidRDefault="00E508D8" w:rsidP="0027573B">
      <w:pPr>
        <w:pStyle w:val="af2"/>
        <w:rPr>
          <w:rFonts w:ascii="Sylfaen" w:hAnsi="Sylfaen"/>
          <w:sz w:val="18"/>
          <w:szCs w:val="18"/>
        </w:rPr>
      </w:pPr>
    </w:p>
  </w:footnote>
  <w:footnote w:id="5">
    <w:p w:rsidR="00E508D8" w:rsidRPr="00A31673" w:rsidRDefault="00E508D8">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E508D8" w:rsidRDefault="00E508D8"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508D8" w:rsidRDefault="00E508D8" w:rsidP="006B3E56">
      <w:pPr>
        <w:pStyle w:val="af2"/>
        <w:rPr>
          <w:rFonts w:asciiTheme="minorHAnsi" w:hAnsiTheme="minorHAnsi"/>
          <w:lang w:val="af-ZA"/>
        </w:rPr>
      </w:pPr>
    </w:p>
  </w:footnote>
  <w:footnote w:id="7">
    <w:p w:rsidR="00E508D8" w:rsidRPr="00D3436F" w:rsidRDefault="00E508D8"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508D8" w:rsidRPr="00D3436F" w:rsidRDefault="00E508D8">
      <w:pPr>
        <w:pStyle w:val="af2"/>
        <w:rPr>
          <w:lang w:val="es-ES"/>
        </w:rPr>
      </w:pPr>
    </w:p>
  </w:footnote>
  <w:footnote w:id="8">
    <w:p w:rsidR="002A450C" w:rsidRPr="008842CE" w:rsidRDefault="002A450C" w:rsidP="002A450C">
      <w:pPr>
        <w:pStyle w:val="af2"/>
        <w:jc w:val="both"/>
      </w:pPr>
    </w:p>
  </w:footnote>
  <w:footnote w:id="9">
    <w:p w:rsidR="002A450C" w:rsidRPr="008842CE" w:rsidRDefault="002A450C" w:rsidP="002A450C">
      <w:pPr>
        <w:pStyle w:val="af2"/>
        <w:jc w:val="both"/>
      </w:pPr>
    </w:p>
  </w:footnote>
  <w:footnote w:id="10">
    <w:p w:rsidR="00E508D8" w:rsidRPr="00D3436F" w:rsidRDefault="00E508D8"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1">
    <w:p w:rsidR="00E508D8" w:rsidRPr="00402BC3" w:rsidRDefault="00E508D8"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508D8" w:rsidRPr="00552088" w:rsidRDefault="00E508D8"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508D8" w:rsidRPr="00D3436F" w:rsidRDefault="00E508D8">
      <w:pPr>
        <w:pStyle w:val="af2"/>
        <w:rPr>
          <w:lang w:val="hy-AM"/>
        </w:rPr>
      </w:pPr>
    </w:p>
  </w:footnote>
  <w:footnote w:id="12">
    <w:p w:rsidR="00E508D8" w:rsidRPr="008842CE" w:rsidRDefault="00E508D8"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508D8" w:rsidRPr="00D3436F" w:rsidRDefault="00E508D8">
      <w:pPr>
        <w:pStyle w:val="af2"/>
        <w:rPr>
          <w:lang w:val="hy-AM"/>
        </w:rPr>
      </w:pPr>
    </w:p>
  </w:footnote>
  <w:footnote w:id="13">
    <w:p w:rsidR="00E508D8" w:rsidRPr="00D3436F" w:rsidRDefault="00E508D8"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E508D8" w:rsidRPr="008842CE" w:rsidRDefault="00E508D8"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508D8" w:rsidRPr="00D3436F" w:rsidRDefault="00E508D8">
      <w:pPr>
        <w:pStyle w:val="af2"/>
        <w:rPr>
          <w:lang w:val="hy-AM"/>
        </w:rPr>
      </w:pPr>
    </w:p>
  </w:footnote>
  <w:footnote w:id="15">
    <w:p w:rsidR="00E508D8" w:rsidRPr="008842CE" w:rsidRDefault="00E508D8"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18D6"/>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4B7"/>
    <w:rsid w:val="00025A85"/>
    <w:rsid w:val="00026351"/>
    <w:rsid w:val="00027166"/>
    <w:rsid w:val="000275BF"/>
    <w:rsid w:val="00027A92"/>
    <w:rsid w:val="00030D40"/>
    <w:rsid w:val="000312D9"/>
    <w:rsid w:val="000313A6"/>
    <w:rsid w:val="000316DF"/>
    <w:rsid w:val="00032D7E"/>
    <w:rsid w:val="000330A3"/>
    <w:rsid w:val="00033946"/>
    <w:rsid w:val="00033B20"/>
    <w:rsid w:val="00034CED"/>
    <w:rsid w:val="00037DDE"/>
    <w:rsid w:val="000408D8"/>
    <w:rsid w:val="000424BA"/>
    <w:rsid w:val="00042839"/>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57F35"/>
    <w:rsid w:val="000604CF"/>
    <w:rsid w:val="00060FB1"/>
    <w:rsid w:val="000612B9"/>
    <w:rsid w:val="0006220B"/>
    <w:rsid w:val="000625B2"/>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0F5"/>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078"/>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6CD3"/>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43B3"/>
    <w:rsid w:val="00115905"/>
    <w:rsid w:val="001159FA"/>
    <w:rsid w:val="0011611E"/>
    <w:rsid w:val="00117020"/>
    <w:rsid w:val="00117833"/>
    <w:rsid w:val="00117964"/>
    <w:rsid w:val="00117DAA"/>
    <w:rsid w:val="00122BC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0F13"/>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1EA"/>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145"/>
    <w:rsid w:val="001D5785"/>
    <w:rsid w:val="001D5FF7"/>
    <w:rsid w:val="001D60F1"/>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00D"/>
    <w:rsid w:val="002017CB"/>
    <w:rsid w:val="00201D1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0E0"/>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57A54"/>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B31"/>
    <w:rsid w:val="0027052A"/>
    <w:rsid w:val="00270D59"/>
    <w:rsid w:val="002716CA"/>
    <w:rsid w:val="00271DF6"/>
    <w:rsid w:val="0027256A"/>
    <w:rsid w:val="002737E0"/>
    <w:rsid w:val="00273A88"/>
    <w:rsid w:val="00273B4F"/>
    <w:rsid w:val="00274353"/>
    <w:rsid w:val="0027499F"/>
    <w:rsid w:val="00274F0E"/>
    <w:rsid w:val="00275137"/>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50C"/>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92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B88"/>
    <w:rsid w:val="00305DA7"/>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4A6"/>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2F0C"/>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EBC"/>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51A"/>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0F5C"/>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4E70"/>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B2F"/>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9F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3C2"/>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9AF"/>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3D28"/>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73D"/>
    <w:rsid w:val="00636A8E"/>
    <w:rsid w:val="006371D0"/>
    <w:rsid w:val="00637D24"/>
    <w:rsid w:val="00637DAB"/>
    <w:rsid w:val="00640649"/>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1ED9"/>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D52"/>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16A"/>
    <w:rsid w:val="006C1293"/>
    <w:rsid w:val="006C12EC"/>
    <w:rsid w:val="006C15CD"/>
    <w:rsid w:val="006C1D25"/>
    <w:rsid w:val="006C229E"/>
    <w:rsid w:val="006C2B56"/>
    <w:rsid w:val="006C2F98"/>
    <w:rsid w:val="006C3115"/>
    <w:rsid w:val="006C401C"/>
    <w:rsid w:val="006C47F0"/>
    <w:rsid w:val="006C679A"/>
    <w:rsid w:val="006C7FD7"/>
    <w:rsid w:val="006D0B02"/>
    <w:rsid w:val="006D0D6F"/>
    <w:rsid w:val="006D0E83"/>
    <w:rsid w:val="006D1826"/>
    <w:rsid w:val="006D1BA0"/>
    <w:rsid w:val="006D2615"/>
    <w:rsid w:val="006D2DF7"/>
    <w:rsid w:val="006D4448"/>
    <w:rsid w:val="006D4E1D"/>
    <w:rsid w:val="006D5516"/>
    <w:rsid w:val="006D6150"/>
    <w:rsid w:val="006D7219"/>
    <w:rsid w:val="006D778F"/>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4C1B"/>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794"/>
    <w:rsid w:val="007204FD"/>
    <w:rsid w:val="00720542"/>
    <w:rsid w:val="007210AC"/>
    <w:rsid w:val="00721677"/>
    <w:rsid w:val="00721CBC"/>
    <w:rsid w:val="00722665"/>
    <w:rsid w:val="00723462"/>
    <w:rsid w:val="00723E02"/>
    <w:rsid w:val="0072485D"/>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6E8B"/>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DA5"/>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1FA4"/>
    <w:rsid w:val="00814B5D"/>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65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3CDC"/>
    <w:rsid w:val="008E4010"/>
    <w:rsid w:val="008E43BF"/>
    <w:rsid w:val="008E4439"/>
    <w:rsid w:val="008E4477"/>
    <w:rsid w:val="008E45A5"/>
    <w:rsid w:val="008E5B7C"/>
    <w:rsid w:val="008E60B3"/>
    <w:rsid w:val="008E6B24"/>
    <w:rsid w:val="008E6E51"/>
    <w:rsid w:val="008F0732"/>
    <w:rsid w:val="008F15B9"/>
    <w:rsid w:val="008F1F9B"/>
    <w:rsid w:val="008F2148"/>
    <w:rsid w:val="008F2365"/>
    <w:rsid w:val="008F2B76"/>
    <w:rsid w:val="008F527F"/>
    <w:rsid w:val="008F62B4"/>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081D"/>
    <w:rsid w:val="009619D8"/>
    <w:rsid w:val="00962791"/>
    <w:rsid w:val="009627B3"/>
    <w:rsid w:val="00962D38"/>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0BC5"/>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CFE"/>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489"/>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1FE"/>
    <w:rsid w:val="009F337A"/>
    <w:rsid w:val="009F4638"/>
    <w:rsid w:val="009F5AAE"/>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91C"/>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CB3"/>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33DB"/>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4A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E2D"/>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AD"/>
    <w:rsid w:val="00B413A8"/>
    <w:rsid w:val="00B425F0"/>
    <w:rsid w:val="00B4364F"/>
    <w:rsid w:val="00B4374E"/>
    <w:rsid w:val="00B44A67"/>
    <w:rsid w:val="00B46279"/>
    <w:rsid w:val="00B46D58"/>
    <w:rsid w:val="00B4794D"/>
    <w:rsid w:val="00B50982"/>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3AE"/>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0ED8"/>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00F"/>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3E6D"/>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45A"/>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2E5A"/>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05E"/>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5FA1"/>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3D6"/>
    <w:rsid w:val="00DB01A7"/>
    <w:rsid w:val="00DB14F9"/>
    <w:rsid w:val="00DB2BCC"/>
    <w:rsid w:val="00DB3E17"/>
    <w:rsid w:val="00DB40C0"/>
    <w:rsid w:val="00DB41B7"/>
    <w:rsid w:val="00DB4273"/>
    <w:rsid w:val="00DB4CC7"/>
    <w:rsid w:val="00DB64C8"/>
    <w:rsid w:val="00DB6D02"/>
    <w:rsid w:val="00DB7289"/>
    <w:rsid w:val="00DC092D"/>
    <w:rsid w:val="00DC14CE"/>
    <w:rsid w:val="00DC1B3F"/>
    <w:rsid w:val="00DC30CC"/>
    <w:rsid w:val="00DC5332"/>
    <w:rsid w:val="00DC567F"/>
    <w:rsid w:val="00DC59F5"/>
    <w:rsid w:val="00DC619D"/>
    <w:rsid w:val="00DC64B5"/>
    <w:rsid w:val="00DC6FEB"/>
    <w:rsid w:val="00DC769E"/>
    <w:rsid w:val="00DC7A55"/>
    <w:rsid w:val="00DD0158"/>
    <w:rsid w:val="00DD0FED"/>
    <w:rsid w:val="00DD2498"/>
    <w:rsid w:val="00DD27B0"/>
    <w:rsid w:val="00DD2F66"/>
    <w:rsid w:val="00DD322C"/>
    <w:rsid w:val="00DD3E3D"/>
    <w:rsid w:val="00DD41E4"/>
    <w:rsid w:val="00DD44FE"/>
    <w:rsid w:val="00DD4F48"/>
    <w:rsid w:val="00DD51F0"/>
    <w:rsid w:val="00DD56AA"/>
    <w:rsid w:val="00DD5CF9"/>
    <w:rsid w:val="00DD66E7"/>
    <w:rsid w:val="00DD6FDA"/>
    <w:rsid w:val="00DE0308"/>
    <w:rsid w:val="00DE1323"/>
    <w:rsid w:val="00DE134D"/>
    <w:rsid w:val="00DE1D22"/>
    <w:rsid w:val="00DE26E4"/>
    <w:rsid w:val="00DE3538"/>
    <w:rsid w:val="00DE3C28"/>
    <w:rsid w:val="00DE5873"/>
    <w:rsid w:val="00DE5B89"/>
    <w:rsid w:val="00DE5E1A"/>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9CF"/>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26D31"/>
    <w:rsid w:val="00E30F0C"/>
    <w:rsid w:val="00E31A0F"/>
    <w:rsid w:val="00E326DD"/>
    <w:rsid w:val="00E327B8"/>
    <w:rsid w:val="00E32CC2"/>
    <w:rsid w:val="00E32D5B"/>
    <w:rsid w:val="00E33157"/>
    <w:rsid w:val="00E333AD"/>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08D8"/>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97BA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02C7"/>
    <w:rsid w:val="00EF11FF"/>
    <w:rsid w:val="00EF24C7"/>
    <w:rsid w:val="00EF273B"/>
    <w:rsid w:val="00EF2954"/>
    <w:rsid w:val="00EF2B43"/>
    <w:rsid w:val="00EF352E"/>
    <w:rsid w:val="00EF3662"/>
    <w:rsid w:val="00EF548A"/>
    <w:rsid w:val="00EF6526"/>
    <w:rsid w:val="00EF7868"/>
    <w:rsid w:val="00EF7BE2"/>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BA9"/>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3E1"/>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BodyTextIndentCharCharCharCharChar">
    <w:name w:val="Body Text Indent;Char;Char Char Char Char"/>
    <w:rsid w:val="005829FC"/>
    <w:pPr>
      <w:spacing w:line="360" w:lineRule="auto"/>
      <w:ind w:firstLine="720"/>
      <w:jc w:val="both"/>
    </w:pPr>
    <w:rPr>
      <w:rFonts w:ascii="Arial LatArm" w:hAnsi="Arial LatArm"/>
      <w:i/>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695888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3FF2F-2485-4424-B76D-CC7469567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1768</TotalTime>
  <Pages>1</Pages>
  <Words>17820</Words>
  <Characters>101578</Characters>
  <Application>Microsoft Office Word</Application>
  <DocSecurity>0</DocSecurity>
  <Lines>846</Lines>
  <Paragraphs>238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119160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753</cp:revision>
  <cp:lastPrinted>2018-02-16T07:12:00Z</cp:lastPrinted>
  <dcterms:created xsi:type="dcterms:W3CDTF">2019-10-28T07:04:00Z</dcterms:created>
  <dcterms:modified xsi:type="dcterms:W3CDTF">2025-09-15T05:44:00Z</dcterms:modified>
</cp:coreProperties>
</file>